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0CE" w:rsidRPr="00FE43B3" w:rsidRDefault="00FE43B3">
      <w:pPr>
        <w:jc w:val="center"/>
        <w:rPr>
          <w:rFonts w:ascii="Arial" w:hAnsi="Arial"/>
          <w:b/>
          <w:lang w:val="fr-FR"/>
        </w:rPr>
      </w:pPr>
      <w:r w:rsidRPr="00FE43B3">
        <w:rPr>
          <w:rFonts w:ascii="Arial" w:hAnsi="Arial"/>
          <w:b/>
          <w:lang w:val="fr-FR"/>
        </w:rPr>
        <w:t>RAPPORT SEMESTRIEL DE SUIVI ET EVALUATION</w:t>
      </w:r>
    </w:p>
    <w:p w:rsidR="000320CE" w:rsidRPr="00FE43B3" w:rsidRDefault="000320CE" w:rsidP="00A26E43">
      <w:pPr>
        <w:jc w:val="center"/>
        <w:rPr>
          <w:rFonts w:ascii="Arial" w:hAnsi="Arial"/>
          <w:b/>
          <w:i/>
          <w:iCs/>
          <w:smallCaps/>
          <w:sz w:val="22"/>
          <w:szCs w:val="22"/>
          <w:lang w:val="fr-FR"/>
        </w:rPr>
      </w:pPr>
      <w:r w:rsidRPr="00FE43B3">
        <w:rPr>
          <w:rFonts w:ascii="Arial" w:hAnsi="Arial"/>
          <w:b/>
          <w:i/>
          <w:iCs/>
          <w:smallCaps/>
          <w:sz w:val="22"/>
          <w:szCs w:val="22"/>
          <w:lang w:val="fr-FR"/>
        </w:rPr>
        <w:t>(</w:t>
      </w:r>
      <w:r w:rsidR="004C18F7" w:rsidRPr="00FE43B3">
        <w:rPr>
          <w:rFonts w:ascii="Arial" w:hAnsi="Arial"/>
          <w:b/>
          <w:i/>
          <w:iCs/>
          <w:color w:val="0000FF"/>
          <w:sz w:val="22"/>
          <w:szCs w:val="22"/>
          <w:lang w:val="fr-FR"/>
        </w:rPr>
        <w:t>Situation au</w:t>
      </w:r>
      <w:r w:rsidR="004C18F7" w:rsidRPr="00FE43B3">
        <w:rPr>
          <w:rFonts w:ascii="Arial" w:hAnsi="Arial"/>
          <w:b/>
          <w:i/>
          <w:iCs/>
          <w:sz w:val="22"/>
          <w:szCs w:val="22"/>
          <w:lang w:val="fr-FR"/>
        </w:rPr>
        <w:t xml:space="preserve"> </w:t>
      </w:r>
      <w:r w:rsidR="00042855" w:rsidRPr="00FE43B3">
        <w:rPr>
          <w:rFonts w:ascii="Arial" w:hAnsi="Arial"/>
          <w:b/>
          <w:i/>
          <w:iCs/>
          <w:color w:val="0000FF"/>
          <w:sz w:val="22"/>
          <w:szCs w:val="22"/>
          <w:lang w:val="fr-FR"/>
        </w:rPr>
        <w:t>3</w:t>
      </w:r>
      <w:r w:rsidR="00BC5D15">
        <w:rPr>
          <w:rFonts w:ascii="Arial" w:hAnsi="Arial"/>
          <w:b/>
          <w:i/>
          <w:iCs/>
          <w:color w:val="0000FF"/>
          <w:sz w:val="22"/>
          <w:szCs w:val="22"/>
          <w:lang w:val="fr-FR"/>
        </w:rPr>
        <w:t>0 Juillet 2009</w:t>
      </w:r>
      <w:r w:rsidRPr="00FE43B3">
        <w:rPr>
          <w:rFonts w:ascii="Arial" w:hAnsi="Arial"/>
          <w:b/>
          <w:i/>
          <w:iCs/>
          <w:smallCaps/>
          <w:sz w:val="22"/>
          <w:szCs w:val="22"/>
          <w:lang w:val="fr-FR"/>
        </w:rPr>
        <w:t>)</w:t>
      </w:r>
    </w:p>
    <w:p w:rsidR="000320CE" w:rsidRPr="007D500B" w:rsidRDefault="00F43D4F">
      <w:pPr>
        <w:jc w:val="center"/>
        <w:rPr>
          <w:rFonts w:ascii="Arial" w:hAnsi="Arial"/>
          <w:b/>
          <w:caps/>
          <w:lang w:val="fr-FR"/>
        </w:rPr>
      </w:pPr>
      <w:r w:rsidRPr="00F43D4F">
        <w:rPr>
          <w:rFonts w:ascii="Arial" w:hAnsi="Arial"/>
          <w:b/>
          <w:caps/>
          <w:lang w:val="fr-FR"/>
        </w:rPr>
        <w:t xml:space="preserve">Projet d’APPUI au Renforcement Des ORGANISATIONS PROFESIONNELLES ET </w:t>
      </w:r>
      <w:r w:rsidR="007D500B">
        <w:rPr>
          <w:rFonts w:ascii="Arial" w:hAnsi="Arial"/>
          <w:b/>
          <w:caps/>
          <w:lang w:val="fr-FR"/>
        </w:rPr>
        <w:t>AUX</w:t>
      </w:r>
      <w:r w:rsidRPr="00F43D4F">
        <w:rPr>
          <w:rFonts w:ascii="Arial" w:hAnsi="Arial"/>
          <w:b/>
          <w:caps/>
          <w:lang w:val="fr-FR"/>
        </w:rPr>
        <w:t xml:space="preserve"> SERVICES AGRICOLES,</w:t>
      </w:r>
    </w:p>
    <w:p w:rsidR="000320CE" w:rsidRDefault="000320CE">
      <w:pPr>
        <w:jc w:val="both"/>
        <w:rPr>
          <w:rFonts w:ascii="Arial" w:hAnsi="Arial"/>
          <w:bCs/>
          <w:sz w:val="16"/>
          <w:lang w:val="fr-FR"/>
        </w:rPr>
      </w:pPr>
    </w:p>
    <w:p w:rsidR="000320CE" w:rsidRDefault="000320CE">
      <w:pPr>
        <w:jc w:val="both"/>
        <w:rPr>
          <w:rFonts w:ascii="Arial" w:hAnsi="Arial"/>
          <w:bCs/>
          <w:sz w:val="16"/>
          <w:lang w:val="fr-FR"/>
        </w:rPr>
      </w:pPr>
    </w:p>
    <w:p w:rsidR="000320CE" w:rsidRPr="00857588" w:rsidRDefault="000320CE">
      <w:pPr>
        <w:jc w:val="both"/>
        <w:rPr>
          <w:rFonts w:ascii="Arial" w:hAnsi="Arial"/>
          <w:bCs/>
          <w:i/>
          <w:iCs/>
          <w:color w:val="333399"/>
          <w:sz w:val="16"/>
          <w:lang w:val="fr-FR"/>
        </w:rPr>
      </w:pPr>
      <w:r w:rsidRPr="00857588">
        <w:rPr>
          <w:rFonts w:ascii="Arial" w:hAnsi="Arial"/>
          <w:bCs/>
          <w:i/>
          <w:iCs/>
          <w:color w:val="333399"/>
          <w:sz w:val="16"/>
          <w:lang w:val="fr-FR"/>
        </w:rPr>
        <w:t>Ce nouveau format doit permettre de produire un rapport de suivi - évaluation du projet à l’intention du FIDA, et donnera une image complète du projet en quelques pages seulement. Le format type se compose d’un fichier Word et d’un classeur Excel.</w:t>
      </w:r>
    </w:p>
    <w:p w:rsidR="000320CE" w:rsidRPr="00857588" w:rsidRDefault="000320CE">
      <w:pPr>
        <w:numPr>
          <w:ilvl w:val="0"/>
          <w:numId w:val="1"/>
        </w:numPr>
        <w:jc w:val="both"/>
        <w:rPr>
          <w:rFonts w:ascii="Arial" w:hAnsi="Arial"/>
          <w:bCs/>
          <w:i/>
          <w:iCs/>
          <w:color w:val="333399"/>
          <w:sz w:val="16"/>
          <w:lang w:val="fr-FR"/>
        </w:rPr>
      </w:pPr>
      <w:r w:rsidRPr="00857588">
        <w:rPr>
          <w:rFonts w:ascii="Arial" w:hAnsi="Arial"/>
          <w:bCs/>
          <w:i/>
          <w:iCs/>
          <w:color w:val="333399"/>
          <w:sz w:val="16"/>
          <w:lang w:val="fr-FR"/>
        </w:rPr>
        <w:t>Ce document présente le fichier Word demandé. Il a été conçu de manière à rassembler les exigences des différents systèmes internes au FIDA.</w:t>
      </w:r>
    </w:p>
    <w:p w:rsidR="000320CE" w:rsidRPr="00857588" w:rsidRDefault="000320CE">
      <w:pPr>
        <w:numPr>
          <w:ilvl w:val="0"/>
          <w:numId w:val="1"/>
        </w:numPr>
        <w:jc w:val="both"/>
        <w:rPr>
          <w:rFonts w:ascii="Arial" w:hAnsi="Arial"/>
          <w:bCs/>
          <w:i/>
          <w:iCs/>
          <w:color w:val="333399"/>
          <w:sz w:val="16"/>
          <w:lang w:val="fr-FR"/>
        </w:rPr>
      </w:pPr>
      <w:r w:rsidRPr="00857588">
        <w:rPr>
          <w:rFonts w:ascii="Arial" w:hAnsi="Arial"/>
          <w:bCs/>
          <w:i/>
          <w:iCs/>
          <w:color w:val="333399"/>
          <w:sz w:val="16"/>
          <w:lang w:val="fr-FR"/>
        </w:rPr>
        <w:t>Le classeur Excel comprend cinq feuilles de calcul qui permettent de présenter de façon synthétique, et surtout standardisée, la situation du projet à différents points de vue. Les feuilles de calcul constituent cinq des six annexes du rapport semestriel de suivi et évaluation.</w:t>
      </w:r>
    </w:p>
    <w:p w:rsidR="000320CE" w:rsidRPr="00857588" w:rsidRDefault="000320CE">
      <w:pPr>
        <w:jc w:val="both"/>
        <w:rPr>
          <w:rFonts w:ascii="Arial" w:hAnsi="Arial"/>
          <w:bCs/>
          <w:i/>
          <w:iCs/>
          <w:color w:val="333399"/>
          <w:sz w:val="16"/>
          <w:lang w:val="fr-FR"/>
        </w:rPr>
      </w:pPr>
    </w:p>
    <w:p w:rsidR="000320CE" w:rsidRPr="00857588" w:rsidRDefault="000320CE">
      <w:pPr>
        <w:jc w:val="both"/>
        <w:rPr>
          <w:rFonts w:ascii="Arial" w:hAnsi="Arial"/>
          <w:bCs/>
          <w:i/>
          <w:iCs/>
          <w:color w:val="333399"/>
          <w:sz w:val="16"/>
          <w:lang w:val="fr-FR"/>
        </w:rPr>
      </w:pPr>
      <w:r w:rsidRPr="00857588">
        <w:rPr>
          <w:rFonts w:ascii="Arial" w:hAnsi="Arial"/>
          <w:bCs/>
          <w:i/>
          <w:iCs/>
          <w:color w:val="333399"/>
          <w:sz w:val="16"/>
          <w:lang w:val="fr-FR"/>
        </w:rPr>
        <w:t>Les dates du 15 janvier et du 15 juin correspondent respectivement aux dates auxquelles le CPM FIDA doit rendre compte des projets en cours dans le pays dont il est chargé : le 30 janvier sur les résultats obtenus au cours de l’année précédente, le 30 juillet sur les résultats obtenus entre le 1</w:t>
      </w:r>
      <w:r w:rsidRPr="00857588">
        <w:rPr>
          <w:rFonts w:ascii="Arial" w:hAnsi="Arial"/>
          <w:bCs/>
          <w:i/>
          <w:iCs/>
          <w:color w:val="333399"/>
          <w:sz w:val="16"/>
          <w:vertAlign w:val="superscript"/>
          <w:lang w:val="fr-FR"/>
        </w:rPr>
        <w:t>er</w:t>
      </w:r>
      <w:r w:rsidRPr="00857588">
        <w:rPr>
          <w:rFonts w:ascii="Arial" w:hAnsi="Arial"/>
          <w:bCs/>
          <w:i/>
          <w:iCs/>
          <w:color w:val="333399"/>
          <w:sz w:val="16"/>
          <w:lang w:val="fr-FR"/>
        </w:rPr>
        <w:t xml:space="preserve"> juillet de l’année précédente et le 30 juin de l’année en cours.</w:t>
      </w:r>
    </w:p>
    <w:p w:rsidR="000320CE" w:rsidRPr="00857588" w:rsidRDefault="000320CE">
      <w:pPr>
        <w:jc w:val="both"/>
        <w:rPr>
          <w:rFonts w:ascii="Arial" w:hAnsi="Arial"/>
          <w:bCs/>
          <w:i/>
          <w:iCs/>
          <w:color w:val="333399"/>
          <w:sz w:val="16"/>
          <w:lang w:val="fr-FR"/>
        </w:rPr>
      </w:pPr>
    </w:p>
    <w:p w:rsidR="000320CE" w:rsidRPr="00857588" w:rsidRDefault="000320CE">
      <w:pPr>
        <w:jc w:val="both"/>
        <w:rPr>
          <w:rFonts w:ascii="Arial" w:hAnsi="Arial"/>
          <w:bCs/>
          <w:i/>
          <w:iCs/>
          <w:color w:val="333399"/>
          <w:sz w:val="16"/>
          <w:lang w:val="fr-FR"/>
        </w:rPr>
      </w:pPr>
      <w:r w:rsidRPr="00857588">
        <w:rPr>
          <w:rFonts w:ascii="Arial" w:hAnsi="Arial"/>
          <w:bCs/>
          <w:i/>
          <w:iCs/>
          <w:color w:val="333399"/>
          <w:sz w:val="16"/>
          <w:lang w:val="fr-FR"/>
        </w:rPr>
        <w:t>Les données demandées dans ce rapport sont toutes existantes au sein des projets et ne demandent pas de travail supplémentaire. De même les annexes reprennent des modèles déjà en application (cadre logique, tableaux financiers…).</w:t>
      </w:r>
    </w:p>
    <w:p w:rsidR="000320CE" w:rsidRDefault="000320CE">
      <w:pPr>
        <w:jc w:val="both"/>
        <w:rPr>
          <w:rFonts w:ascii="Arial" w:hAnsi="Arial"/>
          <w:bCs/>
          <w:sz w:val="16"/>
          <w:lang w:val="fr-FR"/>
        </w:rPr>
      </w:pPr>
    </w:p>
    <w:p w:rsidR="000320CE" w:rsidRDefault="000320CE">
      <w:pPr>
        <w:jc w:val="center"/>
        <w:rPr>
          <w:rFonts w:ascii="Arial" w:hAnsi="Arial"/>
          <w:b/>
          <w:sz w:val="18"/>
          <w:lang w:val="fr-FR"/>
        </w:rPr>
      </w:pPr>
      <w:r>
        <w:rPr>
          <w:rFonts w:ascii="Arial" w:hAnsi="Arial"/>
          <w:b/>
          <w:sz w:val="18"/>
          <w:lang w:val="fr-FR"/>
        </w:rPr>
        <w:t>A.  Avancement d’exécution</w:t>
      </w:r>
    </w:p>
    <w:p w:rsidR="000320CE" w:rsidRDefault="000320CE">
      <w:pPr>
        <w:jc w:val="both"/>
        <w:rPr>
          <w:rFonts w:ascii="Arial" w:hAnsi="Arial"/>
          <w:bCs/>
          <w:sz w:val="16"/>
          <w:lang w:val="fr-FR"/>
        </w:rPr>
      </w:pPr>
    </w:p>
    <w:p w:rsidR="000320CE" w:rsidRPr="00857588" w:rsidRDefault="000320CE">
      <w:pPr>
        <w:jc w:val="both"/>
        <w:rPr>
          <w:rFonts w:ascii="Arial" w:hAnsi="Arial"/>
          <w:bCs/>
          <w:i/>
          <w:iCs/>
          <w:color w:val="333399"/>
          <w:sz w:val="16"/>
          <w:lang w:val="fr-FR"/>
        </w:rPr>
      </w:pPr>
      <w:r w:rsidRPr="00857588">
        <w:rPr>
          <w:rFonts w:ascii="Arial" w:hAnsi="Arial"/>
          <w:bCs/>
          <w:i/>
          <w:iCs/>
          <w:color w:val="333399"/>
          <w:sz w:val="16"/>
          <w:lang w:val="fr-FR"/>
        </w:rPr>
        <w:t xml:space="preserve">Cette partie sert à rendre compte de l’état d’avancement du projet, aussi bien de ses réalisations physiques que financières, </w:t>
      </w:r>
      <w:r w:rsidRPr="00857588">
        <w:rPr>
          <w:rFonts w:ascii="Arial" w:hAnsi="Arial"/>
          <w:b/>
          <w:i/>
          <w:iCs/>
          <w:color w:val="333399"/>
          <w:sz w:val="16"/>
          <w:lang w:val="fr-FR"/>
        </w:rPr>
        <w:t>par composante</w:t>
      </w:r>
      <w:r w:rsidRPr="00857588">
        <w:rPr>
          <w:rFonts w:ascii="Arial" w:hAnsi="Arial"/>
          <w:bCs/>
          <w:i/>
          <w:iCs/>
          <w:color w:val="333399"/>
          <w:sz w:val="16"/>
          <w:lang w:val="fr-FR"/>
        </w:rPr>
        <w:t>. Les annexes 1 à 4 se rapportent à cette partie et reprennent les indicateurs quantitatifs.</w:t>
      </w:r>
    </w:p>
    <w:p w:rsidR="000320CE" w:rsidRDefault="000320CE">
      <w:pPr>
        <w:jc w:val="both"/>
        <w:rPr>
          <w:rFonts w:ascii="Arial" w:hAnsi="Arial"/>
          <w:bCs/>
          <w:sz w:val="16"/>
          <w:lang w:val="fr-FR"/>
        </w:rPr>
      </w:pPr>
    </w:p>
    <w:tbl>
      <w:tblPr>
        <w:tblW w:w="0" w:type="auto"/>
        <w:tblBorders>
          <w:insideH w:val="dotted" w:sz="4" w:space="0" w:color="auto"/>
          <w:insideV w:val="dotted" w:sz="4" w:space="0" w:color="auto"/>
        </w:tblBorders>
        <w:tblLook w:val="01E0"/>
      </w:tblPr>
      <w:tblGrid>
        <w:gridCol w:w="10368"/>
      </w:tblGrid>
      <w:tr w:rsidR="000320CE" w:rsidRPr="00361224">
        <w:tc>
          <w:tcPr>
            <w:tcW w:w="10368" w:type="dxa"/>
            <w:tcBorders>
              <w:top w:val="single" w:sz="12" w:space="0" w:color="auto"/>
              <w:left w:val="single" w:sz="12" w:space="0" w:color="auto"/>
              <w:bottom w:val="dotted" w:sz="4" w:space="0" w:color="auto"/>
              <w:right w:val="single" w:sz="12" w:space="0" w:color="auto"/>
            </w:tcBorders>
          </w:tcPr>
          <w:p w:rsidR="000320CE" w:rsidRDefault="000320CE">
            <w:pPr>
              <w:jc w:val="both"/>
              <w:rPr>
                <w:rFonts w:ascii="Arial" w:hAnsi="Arial" w:cs="Arial"/>
                <w:b/>
                <w:sz w:val="16"/>
                <w:lang w:val="fr-FR"/>
              </w:rPr>
            </w:pPr>
          </w:p>
          <w:p w:rsidR="000320CE" w:rsidRDefault="000320CE">
            <w:pPr>
              <w:jc w:val="both"/>
              <w:rPr>
                <w:rFonts w:ascii="Arial" w:hAnsi="Arial" w:cs="Arial"/>
                <w:b/>
                <w:sz w:val="16"/>
                <w:lang w:val="fr-FR"/>
              </w:rPr>
            </w:pPr>
            <w:r>
              <w:rPr>
                <w:rFonts w:ascii="Arial" w:hAnsi="Arial" w:cs="Arial"/>
                <w:b/>
                <w:sz w:val="16"/>
                <w:lang w:val="fr-FR"/>
              </w:rPr>
              <w:t xml:space="preserve">Exécution </w:t>
            </w:r>
            <w:r>
              <w:rPr>
                <w:rFonts w:ascii="Arial" w:hAnsi="Arial" w:cs="Arial"/>
                <w:b/>
                <w:sz w:val="16"/>
                <w:u w:val="single"/>
                <w:lang w:val="fr-FR"/>
              </w:rPr>
              <w:t>prévue</w:t>
            </w:r>
            <w:r>
              <w:rPr>
                <w:rFonts w:ascii="Arial" w:hAnsi="Arial" w:cs="Arial"/>
                <w:b/>
                <w:sz w:val="16"/>
                <w:lang w:val="fr-FR"/>
              </w:rPr>
              <w:t xml:space="preserve"> pour </w:t>
            </w:r>
            <w:r w:rsidR="0081583A">
              <w:rPr>
                <w:rFonts w:ascii="Arial" w:hAnsi="Arial" w:cs="Arial"/>
                <w:b/>
                <w:sz w:val="16"/>
                <w:lang w:val="fr-FR"/>
              </w:rPr>
              <w:t>l</w:t>
            </w:r>
            <w:r w:rsidR="00BC5D15">
              <w:rPr>
                <w:rFonts w:ascii="Arial" w:hAnsi="Arial" w:cs="Arial"/>
                <w:b/>
                <w:sz w:val="16"/>
                <w:lang w:val="fr-FR"/>
              </w:rPr>
              <w:t>e semestre</w:t>
            </w:r>
            <w:r>
              <w:rPr>
                <w:rFonts w:ascii="Arial" w:hAnsi="Arial" w:cs="Arial"/>
                <w:b/>
                <w:sz w:val="16"/>
                <w:lang w:val="fr-FR"/>
              </w:rPr>
              <w:t xml:space="preserve"> écoulé (PTBA</w:t>
            </w:r>
            <w:r w:rsidR="00BC5D15">
              <w:rPr>
                <w:rFonts w:ascii="Arial" w:hAnsi="Arial" w:cs="Arial"/>
                <w:b/>
                <w:sz w:val="16"/>
                <w:lang w:val="fr-FR"/>
              </w:rPr>
              <w:t xml:space="preserve"> 2009</w:t>
            </w:r>
            <w:r>
              <w:rPr>
                <w:rFonts w:ascii="Arial" w:hAnsi="Arial" w:cs="Arial"/>
                <w:b/>
                <w:sz w:val="16"/>
                <w:lang w:val="fr-FR"/>
              </w:rPr>
              <w:t>)</w:t>
            </w:r>
          </w:p>
          <w:p w:rsidR="003E6196" w:rsidRDefault="003E6196">
            <w:pPr>
              <w:jc w:val="both"/>
              <w:rPr>
                <w:rFonts w:ascii="Arial" w:hAnsi="Arial" w:cs="Arial"/>
                <w:b/>
                <w:sz w:val="16"/>
                <w:lang w:val="fr-FR"/>
              </w:rPr>
            </w:pPr>
          </w:p>
        </w:tc>
      </w:tr>
      <w:tr w:rsidR="000320CE" w:rsidRPr="00361224">
        <w:tc>
          <w:tcPr>
            <w:tcW w:w="10368" w:type="dxa"/>
            <w:tcBorders>
              <w:top w:val="dotted" w:sz="4" w:space="0" w:color="auto"/>
              <w:left w:val="single" w:sz="12" w:space="0" w:color="auto"/>
              <w:bottom w:val="dotted" w:sz="4" w:space="0" w:color="auto"/>
              <w:right w:val="single" w:sz="12" w:space="0" w:color="auto"/>
            </w:tcBorders>
          </w:tcPr>
          <w:p w:rsidR="00200601" w:rsidRDefault="00BC5D15" w:rsidP="003E6196">
            <w:pPr>
              <w:jc w:val="both"/>
              <w:rPr>
                <w:rFonts w:ascii="Arial" w:hAnsi="Arial" w:cs="Arial"/>
                <w:bCs/>
                <w:i/>
                <w:iCs/>
                <w:sz w:val="16"/>
                <w:szCs w:val="16"/>
                <w:u w:val="single"/>
                <w:lang w:val="fr-FR"/>
              </w:rPr>
            </w:pPr>
            <w:r w:rsidRPr="00BC5D15">
              <w:rPr>
                <w:rFonts w:ascii="Arial" w:hAnsi="Arial" w:cs="Arial"/>
                <w:b/>
                <w:bCs/>
                <w:i/>
                <w:iCs/>
                <w:sz w:val="16"/>
                <w:szCs w:val="16"/>
                <w:u w:val="single"/>
                <w:lang w:val="fr-FR"/>
              </w:rPr>
              <w:t>Composante 1. :</w:t>
            </w:r>
            <w:r>
              <w:rPr>
                <w:rFonts w:ascii="Arial" w:hAnsi="Arial" w:cs="Arial"/>
                <w:bCs/>
                <w:i/>
                <w:iCs/>
                <w:sz w:val="16"/>
                <w:szCs w:val="16"/>
                <w:lang w:val="fr-FR"/>
              </w:rPr>
              <w:t xml:space="preserve"> </w:t>
            </w:r>
            <w:r w:rsidR="000320CE" w:rsidRPr="003E6196">
              <w:rPr>
                <w:rFonts w:ascii="Arial" w:hAnsi="Arial" w:cs="Arial"/>
                <w:bCs/>
                <w:i/>
                <w:iCs/>
                <w:sz w:val="16"/>
                <w:szCs w:val="16"/>
                <w:lang w:val="fr-FR"/>
              </w:rPr>
              <w:t xml:space="preserve"> </w:t>
            </w:r>
            <w:r>
              <w:rPr>
                <w:rFonts w:ascii="Arial" w:hAnsi="Arial" w:cs="Arial"/>
                <w:bCs/>
                <w:i/>
                <w:iCs/>
                <w:sz w:val="16"/>
                <w:szCs w:val="16"/>
                <w:u w:val="single"/>
                <w:lang w:val="fr-FR"/>
              </w:rPr>
              <w:t>Appui à la structuration des OP et à la professionnalisation des Producteurs :</w:t>
            </w:r>
          </w:p>
          <w:p w:rsidR="00BC5D15" w:rsidRPr="003E6196" w:rsidRDefault="00BC5D15" w:rsidP="003E6196">
            <w:pPr>
              <w:jc w:val="both"/>
              <w:rPr>
                <w:rFonts w:ascii="Arial" w:hAnsi="Arial" w:cs="Arial"/>
                <w:bCs/>
                <w:i/>
                <w:iCs/>
                <w:sz w:val="16"/>
                <w:szCs w:val="16"/>
                <w:lang w:val="fr-FR"/>
              </w:rPr>
            </w:pPr>
          </w:p>
          <w:p w:rsidR="000320CE" w:rsidRDefault="003E6196" w:rsidP="00E314FA">
            <w:pPr>
              <w:pStyle w:val="Corpsdetexte"/>
              <w:suppressAutoHyphens/>
              <w:spacing w:after="0"/>
              <w:ind w:right="57"/>
              <w:jc w:val="both"/>
              <w:rPr>
                <w:rFonts w:ascii="Arial" w:hAnsi="Arial" w:cs="Arial"/>
                <w:sz w:val="16"/>
                <w:szCs w:val="16"/>
                <w:lang w:val="fr-FR"/>
              </w:rPr>
            </w:pPr>
            <w:r w:rsidRPr="003E6196">
              <w:rPr>
                <w:rFonts w:ascii="Arial" w:hAnsi="Arial" w:cs="Arial"/>
                <w:i/>
                <w:sz w:val="16"/>
                <w:szCs w:val="16"/>
                <w:lang w:val="fr-FR"/>
              </w:rPr>
              <w:t xml:space="preserve">(i) </w:t>
            </w:r>
            <w:r w:rsidR="00BC5D15">
              <w:rPr>
                <w:rFonts w:ascii="Arial" w:hAnsi="Arial" w:cs="Arial"/>
                <w:i/>
                <w:sz w:val="16"/>
                <w:szCs w:val="16"/>
                <w:lang w:val="fr-FR"/>
              </w:rPr>
              <w:t xml:space="preserve">Renforcement des OP, structuration de la demande paysanne de services et appui à la construction des projets professionnels au niveau local et des districts : </w:t>
            </w:r>
            <w:r w:rsidR="00BC5D15" w:rsidRPr="00BC5D15">
              <w:rPr>
                <w:rFonts w:ascii="Arial" w:hAnsi="Arial" w:cs="Arial"/>
                <w:sz w:val="16"/>
                <w:szCs w:val="16"/>
                <w:lang w:val="fr-FR"/>
              </w:rPr>
              <w:t>Etudes diagno</w:t>
            </w:r>
            <w:r w:rsidR="00BC5D15">
              <w:rPr>
                <w:rFonts w:ascii="Arial" w:hAnsi="Arial" w:cs="Arial"/>
                <w:sz w:val="16"/>
                <w:szCs w:val="16"/>
                <w:lang w:val="fr-FR"/>
              </w:rPr>
              <w:t>stiques des OP sur l’inventaire et l’analyse de la typologie des OP en vue d’élaboration des stratégies de leur développement, Renforcement des OP/EAF dans la construction des projets professionnels</w:t>
            </w:r>
            <w:r w:rsidRPr="003E6196">
              <w:rPr>
                <w:rFonts w:ascii="Arial" w:hAnsi="Arial" w:cs="Arial"/>
                <w:sz w:val="16"/>
                <w:szCs w:val="16"/>
                <w:lang w:val="fr-FR"/>
              </w:rPr>
              <w:t xml:space="preserve"> </w:t>
            </w:r>
            <w:r w:rsidR="00BC5D15">
              <w:rPr>
                <w:rFonts w:ascii="Arial" w:hAnsi="Arial" w:cs="Arial"/>
                <w:sz w:val="16"/>
                <w:szCs w:val="16"/>
                <w:lang w:val="fr-FR"/>
              </w:rPr>
              <w:t xml:space="preserve">et structuration des demandes de services, </w:t>
            </w:r>
            <w:r w:rsidR="00BC5D15" w:rsidRPr="00BC5D15">
              <w:rPr>
                <w:rFonts w:ascii="Arial" w:hAnsi="Arial" w:cs="Arial"/>
                <w:i/>
                <w:sz w:val="16"/>
                <w:szCs w:val="16"/>
                <w:lang w:val="fr-FR"/>
              </w:rPr>
              <w:t>(ii)</w:t>
            </w:r>
            <w:r w:rsidR="00BC5D15">
              <w:rPr>
                <w:rFonts w:ascii="Arial" w:hAnsi="Arial" w:cs="Arial"/>
                <w:sz w:val="16"/>
                <w:szCs w:val="16"/>
                <w:lang w:val="fr-FR"/>
              </w:rPr>
              <w:t xml:space="preserve"> </w:t>
            </w:r>
            <w:r w:rsidR="00BC5D15">
              <w:rPr>
                <w:rFonts w:ascii="Arial" w:hAnsi="Arial" w:cs="Arial"/>
                <w:i/>
                <w:sz w:val="16"/>
                <w:szCs w:val="16"/>
                <w:lang w:val="fr-FR"/>
              </w:rPr>
              <w:t>Appui à la structuration professionnelle</w:t>
            </w:r>
            <w:r w:rsidR="00D520C1">
              <w:rPr>
                <w:rFonts w:ascii="Arial" w:hAnsi="Arial" w:cs="Arial"/>
                <w:i/>
                <w:sz w:val="16"/>
                <w:szCs w:val="16"/>
                <w:lang w:val="fr-FR"/>
              </w:rPr>
              <w:t xml:space="preserve"> régionale (OPR et TTR)</w:t>
            </w:r>
            <w:r w:rsidR="00BC5D15">
              <w:rPr>
                <w:rFonts w:ascii="Arial" w:hAnsi="Arial" w:cs="Arial"/>
                <w:i/>
                <w:sz w:val="16"/>
                <w:szCs w:val="16"/>
                <w:lang w:val="fr-FR"/>
              </w:rPr>
              <w:t> :</w:t>
            </w:r>
            <w:r w:rsidR="00BC5D15">
              <w:rPr>
                <w:rFonts w:ascii="Arial" w:hAnsi="Arial" w:cs="Arial"/>
                <w:sz w:val="16"/>
                <w:szCs w:val="16"/>
                <w:lang w:val="fr-FR"/>
              </w:rPr>
              <w:t xml:space="preserve"> Structuration régionale des Producteurs autour des filières prioritaires, </w:t>
            </w:r>
            <w:r w:rsidR="00E314FA">
              <w:rPr>
                <w:rFonts w:ascii="Arial" w:hAnsi="Arial" w:cs="Arial"/>
                <w:sz w:val="16"/>
                <w:szCs w:val="16"/>
                <w:lang w:val="fr-FR"/>
              </w:rPr>
              <w:t>Renforcement de TTR, Mise en place de COPILO –TTR/OPR, Information &amp; Communication.</w:t>
            </w:r>
          </w:p>
          <w:p w:rsidR="00FF1120" w:rsidRPr="003E6196" w:rsidRDefault="00FF1120" w:rsidP="00E314FA">
            <w:pPr>
              <w:pStyle w:val="Corpsdetexte"/>
              <w:suppressAutoHyphens/>
              <w:spacing w:after="0"/>
              <w:ind w:right="57"/>
              <w:jc w:val="both"/>
              <w:rPr>
                <w:rFonts w:ascii="Arial" w:hAnsi="Arial" w:cs="Arial"/>
                <w:bCs/>
                <w:sz w:val="16"/>
                <w:szCs w:val="16"/>
                <w:lang w:val="fr-FR"/>
              </w:rPr>
            </w:pPr>
          </w:p>
        </w:tc>
      </w:tr>
      <w:tr w:rsidR="000320CE" w:rsidRPr="00361224">
        <w:tc>
          <w:tcPr>
            <w:tcW w:w="10368" w:type="dxa"/>
            <w:tcBorders>
              <w:top w:val="dotted" w:sz="4" w:space="0" w:color="auto"/>
              <w:left w:val="single" w:sz="12" w:space="0" w:color="auto"/>
              <w:bottom w:val="dotted" w:sz="4" w:space="0" w:color="auto"/>
              <w:right w:val="single" w:sz="12" w:space="0" w:color="auto"/>
            </w:tcBorders>
          </w:tcPr>
          <w:p w:rsidR="00FF1120" w:rsidRDefault="00FF1120" w:rsidP="00FF1120">
            <w:pPr>
              <w:jc w:val="both"/>
              <w:rPr>
                <w:rFonts w:ascii="Arial" w:hAnsi="Arial" w:cs="Arial"/>
                <w:bCs/>
                <w:i/>
                <w:iCs/>
                <w:sz w:val="16"/>
                <w:szCs w:val="16"/>
                <w:u w:val="single"/>
                <w:lang w:val="fr-FR"/>
              </w:rPr>
            </w:pPr>
            <w:r>
              <w:rPr>
                <w:rFonts w:ascii="Arial" w:hAnsi="Arial" w:cs="Arial"/>
                <w:b/>
                <w:bCs/>
                <w:i/>
                <w:iCs/>
                <w:sz w:val="16"/>
                <w:szCs w:val="16"/>
                <w:u w:val="single"/>
                <w:lang w:val="fr-FR"/>
              </w:rPr>
              <w:t>Composante 2</w:t>
            </w:r>
            <w:r w:rsidRPr="00BC5D15">
              <w:rPr>
                <w:rFonts w:ascii="Arial" w:hAnsi="Arial" w:cs="Arial"/>
                <w:b/>
                <w:bCs/>
                <w:i/>
                <w:iCs/>
                <w:sz w:val="16"/>
                <w:szCs w:val="16"/>
                <w:u w:val="single"/>
                <w:lang w:val="fr-FR"/>
              </w:rPr>
              <w:t>. </w:t>
            </w:r>
            <w:r w:rsidR="00496FB7" w:rsidRPr="00BC5D15">
              <w:rPr>
                <w:rFonts w:ascii="Arial" w:hAnsi="Arial" w:cs="Arial"/>
                <w:b/>
                <w:bCs/>
                <w:i/>
                <w:iCs/>
                <w:sz w:val="16"/>
                <w:szCs w:val="16"/>
                <w:u w:val="single"/>
                <w:lang w:val="fr-FR"/>
              </w:rPr>
              <w:t>:</w:t>
            </w:r>
            <w:r w:rsidR="00496FB7">
              <w:rPr>
                <w:rFonts w:ascii="Arial" w:hAnsi="Arial" w:cs="Arial"/>
                <w:bCs/>
                <w:i/>
                <w:iCs/>
                <w:sz w:val="16"/>
                <w:szCs w:val="16"/>
                <w:lang w:val="fr-FR"/>
              </w:rPr>
              <w:t xml:space="preserve"> </w:t>
            </w:r>
            <w:r w:rsidR="00496FB7" w:rsidRPr="00496FB7">
              <w:rPr>
                <w:rFonts w:ascii="Arial" w:hAnsi="Arial" w:cs="Arial"/>
                <w:bCs/>
                <w:i/>
                <w:iCs/>
                <w:sz w:val="16"/>
                <w:szCs w:val="16"/>
                <w:u w:val="single"/>
                <w:lang w:val="fr-FR"/>
              </w:rPr>
              <w:t>Développement</w:t>
            </w:r>
            <w:r>
              <w:rPr>
                <w:rFonts w:ascii="Arial" w:hAnsi="Arial" w:cs="Arial"/>
                <w:bCs/>
                <w:i/>
                <w:iCs/>
                <w:sz w:val="16"/>
                <w:szCs w:val="16"/>
                <w:u w:val="single"/>
                <w:lang w:val="fr-FR"/>
              </w:rPr>
              <w:t xml:space="preserve"> de l’intermédiation et des marchés des services agricoles :</w:t>
            </w:r>
          </w:p>
          <w:p w:rsidR="00FF1120" w:rsidRPr="003E6196" w:rsidRDefault="00FF1120" w:rsidP="00FF1120">
            <w:pPr>
              <w:jc w:val="both"/>
              <w:rPr>
                <w:rFonts w:ascii="Arial" w:hAnsi="Arial" w:cs="Arial"/>
                <w:bCs/>
                <w:i/>
                <w:iCs/>
                <w:sz w:val="16"/>
                <w:szCs w:val="16"/>
                <w:lang w:val="fr-FR"/>
              </w:rPr>
            </w:pPr>
          </w:p>
          <w:p w:rsidR="00FF1120" w:rsidRDefault="00FF1120" w:rsidP="00FF1120">
            <w:pPr>
              <w:pStyle w:val="Corpsdetexte"/>
              <w:suppressAutoHyphens/>
              <w:spacing w:after="0"/>
              <w:ind w:right="57"/>
              <w:jc w:val="both"/>
              <w:rPr>
                <w:rFonts w:ascii="Arial" w:hAnsi="Arial" w:cs="Arial"/>
                <w:sz w:val="16"/>
                <w:szCs w:val="16"/>
                <w:lang w:val="fr-FR"/>
              </w:rPr>
            </w:pPr>
            <w:r w:rsidRPr="003E6196">
              <w:rPr>
                <w:rFonts w:ascii="Arial" w:hAnsi="Arial" w:cs="Arial"/>
                <w:i/>
                <w:sz w:val="16"/>
                <w:szCs w:val="16"/>
                <w:lang w:val="fr-FR"/>
              </w:rPr>
              <w:t xml:space="preserve">(i) </w:t>
            </w:r>
            <w:r>
              <w:rPr>
                <w:rFonts w:ascii="Arial" w:hAnsi="Arial" w:cs="Arial"/>
                <w:i/>
                <w:sz w:val="16"/>
                <w:szCs w:val="16"/>
                <w:lang w:val="fr-FR"/>
              </w:rPr>
              <w:t xml:space="preserve">Développement de l’accès aux services : </w:t>
            </w:r>
            <w:r>
              <w:rPr>
                <w:rFonts w:ascii="Arial" w:hAnsi="Arial" w:cs="Arial"/>
                <w:sz w:val="16"/>
                <w:szCs w:val="16"/>
                <w:lang w:val="fr-FR"/>
              </w:rPr>
              <w:t>Inventaire et renforcement des Prestataires de services au niveau district, Agréments des PSE et appui à la contractualisation des marchés de services, Renforcement des CSA et appui à la maîtrise d’ouvrage des OPs, Développement des accès à l’information/communication et à l’innovation.</w:t>
            </w:r>
          </w:p>
          <w:p w:rsidR="000320CE" w:rsidRDefault="00FF1120" w:rsidP="00D85E10">
            <w:pPr>
              <w:pStyle w:val="Corpsdetexte"/>
              <w:suppressAutoHyphens/>
              <w:spacing w:after="0"/>
              <w:ind w:right="57"/>
              <w:jc w:val="both"/>
              <w:rPr>
                <w:rFonts w:ascii="Arial" w:hAnsi="Arial" w:cs="Arial"/>
                <w:sz w:val="16"/>
                <w:szCs w:val="16"/>
                <w:lang w:val="fr-FR"/>
              </w:rPr>
            </w:pPr>
            <w:r w:rsidRPr="00FF1120">
              <w:rPr>
                <w:rFonts w:ascii="Arial" w:hAnsi="Arial" w:cs="Arial"/>
                <w:i/>
                <w:sz w:val="16"/>
                <w:szCs w:val="16"/>
                <w:lang w:val="fr-FR"/>
              </w:rPr>
              <w:t>(ii)</w:t>
            </w:r>
            <w:r>
              <w:rPr>
                <w:rFonts w:ascii="Arial" w:hAnsi="Arial" w:cs="Arial"/>
                <w:sz w:val="16"/>
                <w:szCs w:val="16"/>
                <w:lang w:val="fr-FR"/>
              </w:rPr>
              <w:t xml:space="preserve"> </w:t>
            </w:r>
            <w:r>
              <w:rPr>
                <w:rFonts w:ascii="Arial" w:hAnsi="Arial" w:cs="Arial"/>
                <w:i/>
                <w:sz w:val="16"/>
                <w:szCs w:val="16"/>
                <w:lang w:val="fr-FR"/>
              </w:rPr>
              <w:t>Appui au développement régional des services aux Producteurs :</w:t>
            </w:r>
            <w:r>
              <w:rPr>
                <w:rFonts w:ascii="Arial" w:hAnsi="Arial" w:cs="Arial"/>
                <w:sz w:val="16"/>
                <w:szCs w:val="16"/>
                <w:lang w:val="fr-FR"/>
              </w:rPr>
              <w:t xml:space="preserve"> Diagnostic et élaboration de stratégie de développement de service au niveau régional, Mise en place d’un système régional d’informations CSA et de communication</w:t>
            </w:r>
            <w:r w:rsidR="00D85E10">
              <w:rPr>
                <w:rFonts w:ascii="Arial" w:hAnsi="Arial" w:cs="Arial"/>
                <w:sz w:val="16"/>
                <w:szCs w:val="16"/>
                <w:lang w:val="fr-FR"/>
              </w:rPr>
              <w:t>.</w:t>
            </w:r>
          </w:p>
          <w:p w:rsidR="00D85E10" w:rsidRDefault="00D85E10" w:rsidP="00D85E10">
            <w:pPr>
              <w:pStyle w:val="Corpsdetexte"/>
              <w:suppressAutoHyphens/>
              <w:spacing w:after="0"/>
              <w:ind w:right="57"/>
              <w:jc w:val="both"/>
              <w:rPr>
                <w:rFonts w:ascii="Arial" w:hAnsi="Arial" w:cs="Arial"/>
                <w:bCs/>
                <w:sz w:val="16"/>
                <w:lang w:val="fr-FR"/>
              </w:rPr>
            </w:pPr>
          </w:p>
        </w:tc>
      </w:tr>
      <w:tr w:rsidR="000320CE" w:rsidRPr="00361224">
        <w:tc>
          <w:tcPr>
            <w:tcW w:w="10368" w:type="dxa"/>
            <w:tcBorders>
              <w:top w:val="dotted" w:sz="4" w:space="0" w:color="auto"/>
              <w:left w:val="single" w:sz="12" w:space="0" w:color="auto"/>
              <w:bottom w:val="dotted" w:sz="4" w:space="0" w:color="auto"/>
              <w:right w:val="single" w:sz="12" w:space="0" w:color="auto"/>
            </w:tcBorders>
          </w:tcPr>
          <w:p w:rsidR="00496FB7" w:rsidRDefault="00496FB7" w:rsidP="00496FB7">
            <w:pPr>
              <w:jc w:val="both"/>
              <w:rPr>
                <w:rFonts w:ascii="Arial" w:hAnsi="Arial" w:cs="Arial"/>
                <w:bCs/>
                <w:i/>
                <w:iCs/>
                <w:sz w:val="16"/>
                <w:szCs w:val="16"/>
                <w:u w:val="single"/>
                <w:lang w:val="fr-FR"/>
              </w:rPr>
            </w:pPr>
            <w:r>
              <w:rPr>
                <w:rFonts w:ascii="Arial" w:hAnsi="Arial" w:cs="Arial"/>
                <w:b/>
                <w:bCs/>
                <w:i/>
                <w:iCs/>
                <w:sz w:val="16"/>
                <w:szCs w:val="16"/>
                <w:u w:val="single"/>
                <w:lang w:val="fr-FR"/>
              </w:rPr>
              <w:t>Composante 3</w:t>
            </w:r>
            <w:r w:rsidRPr="00BC5D15">
              <w:rPr>
                <w:rFonts w:ascii="Arial" w:hAnsi="Arial" w:cs="Arial"/>
                <w:b/>
                <w:bCs/>
                <w:i/>
                <w:iCs/>
                <w:sz w:val="16"/>
                <w:szCs w:val="16"/>
                <w:u w:val="single"/>
                <w:lang w:val="fr-FR"/>
              </w:rPr>
              <w:t>. :</w:t>
            </w:r>
            <w:r>
              <w:rPr>
                <w:rFonts w:ascii="Arial" w:hAnsi="Arial" w:cs="Arial"/>
                <w:bCs/>
                <w:i/>
                <w:iCs/>
                <w:sz w:val="16"/>
                <w:szCs w:val="16"/>
                <w:lang w:val="fr-FR"/>
              </w:rPr>
              <w:t xml:space="preserve"> </w:t>
            </w:r>
            <w:r w:rsidRPr="00496FB7">
              <w:rPr>
                <w:rFonts w:ascii="Arial" w:hAnsi="Arial" w:cs="Arial"/>
                <w:bCs/>
                <w:i/>
                <w:iCs/>
                <w:sz w:val="16"/>
                <w:szCs w:val="16"/>
                <w:u w:val="single"/>
                <w:lang w:val="fr-FR"/>
              </w:rPr>
              <w:t>Appui au financement de la production et des services agricoles:</w:t>
            </w:r>
          </w:p>
          <w:p w:rsidR="00496FB7" w:rsidRPr="003E6196" w:rsidRDefault="00496FB7" w:rsidP="00496FB7">
            <w:pPr>
              <w:jc w:val="both"/>
              <w:rPr>
                <w:rFonts w:ascii="Arial" w:hAnsi="Arial" w:cs="Arial"/>
                <w:bCs/>
                <w:i/>
                <w:iCs/>
                <w:sz w:val="16"/>
                <w:szCs w:val="16"/>
                <w:lang w:val="fr-FR"/>
              </w:rPr>
            </w:pPr>
          </w:p>
          <w:p w:rsidR="00496FB7" w:rsidRDefault="00496FB7" w:rsidP="00496FB7">
            <w:pPr>
              <w:pStyle w:val="Corpsdetexte"/>
              <w:suppressAutoHyphens/>
              <w:spacing w:after="0"/>
              <w:ind w:right="57"/>
              <w:jc w:val="both"/>
              <w:rPr>
                <w:rFonts w:ascii="Arial" w:hAnsi="Arial" w:cs="Arial"/>
                <w:sz w:val="16"/>
                <w:szCs w:val="16"/>
                <w:lang w:val="fr-FR"/>
              </w:rPr>
            </w:pPr>
            <w:r w:rsidRPr="003E6196">
              <w:rPr>
                <w:rFonts w:ascii="Arial" w:hAnsi="Arial" w:cs="Arial"/>
                <w:i/>
                <w:sz w:val="16"/>
                <w:szCs w:val="16"/>
                <w:lang w:val="fr-FR"/>
              </w:rPr>
              <w:t xml:space="preserve">(i) </w:t>
            </w:r>
            <w:r>
              <w:rPr>
                <w:rFonts w:ascii="Arial" w:hAnsi="Arial" w:cs="Arial"/>
                <w:i/>
                <w:sz w:val="16"/>
                <w:szCs w:val="16"/>
                <w:lang w:val="fr-FR"/>
              </w:rPr>
              <w:t>Appui à la mise en place de FRDA et CROA :</w:t>
            </w:r>
            <w:r>
              <w:rPr>
                <w:rFonts w:ascii="Arial" w:hAnsi="Arial" w:cs="Arial"/>
                <w:sz w:val="16"/>
                <w:szCs w:val="16"/>
                <w:lang w:val="fr-FR"/>
              </w:rPr>
              <w:t xml:space="preserve"> Opérationnalisation du FRDA pilote, Mécanisme de financement AROPA.</w:t>
            </w:r>
          </w:p>
          <w:p w:rsidR="00496FB7" w:rsidRDefault="00496FB7" w:rsidP="00496FB7">
            <w:pPr>
              <w:pStyle w:val="Corpsdetexte"/>
              <w:suppressAutoHyphens/>
              <w:spacing w:after="0"/>
              <w:ind w:right="57"/>
              <w:jc w:val="both"/>
              <w:rPr>
                <w:rFonts w:ascii="Arial" w:hAnsi="Arial" w:cs="Arial"/>
                <w:sz w:val="16"/>
                <w:szCs w:val="16"/>
                <w:lang w:val="fr-FR"/>
              </w:rPr>
            </w:pPr>
            <w:r w:rsidRPr="00FF1120">
              <w:rPr>
                <w:rFonts w:ascii="Arial" w:hAnsi="Arial" w:cs="Arial"/>
                <w:i/>
                <w:sz w:val="16"/>
                <w:szCs w:val="16"/>
                <w:lang w:val="fr-FR"/>
              </w:rPr>
              <w:t>(ii)</w:t>
            </w:r>
            <w:r w:rsidRPr="00496FB7">
              <w:rPr>
                <w:rFonts w:ascii="Arial" w:hAnsi="Arial" w:cs="Arial"/>
                <w:i/>
                <w:sz w:val="16"/>
                <w:szCs w:val="16"/>
                <w:lang w:val="fr-FR"/>
              </w:rPr>
              <w:t>Financement des</w:t>
            </w:r>
            <w:r>
              <w:rPr>
                <w:rFonts w:ascii="Arial" w:hAnsi="Arial" w:cs="Arial"/>
                <w:i/>
                <w:sz w:val="16"/>
                <w:szCs w:val="16"/>
                <w:lang w:val="fr-FR"/>
              </w:rPr>
              <w:t xml:space="preserve"> services et des activités au niveau régional et local :</w:t>
            </w:r>
            <w:r>
              <w:rPr>
                <w:rFonts w:ascii="Arial" w:hAnsi="Arial" w:cs="Arial"/>
                <w:sz w:val="16"/>
                <w:szCs w:val="16"/>
                <w:lang w:val="fr-FR"/>
              </w:rPr>
              <w:t xml:space="preserve"> Financement des services et appuis conseils, Appui à l’extension de couverture et développement des réseaux IMF, Aide au démarrage des microprojets, Infrastructures et équipements productifs.</w:t>
            </w:r>
          </w:p>
          <w:p w:rsidR="000320CE" w:rsidRDefault="000320CE">
            <w:pPr>
              <w:jc w:val="both"/>
              <w:rPr>
                <w:rFonts w:ascii="Arial" w:hAnsi="Arial" w:cs="Arial"/>
                <w:bCs/>
                <w:sz w:val="16"/>
                <w:lang w:val="fr-FR"/>
              </w:rPr>
            </w:pPr>
          </w:p>
        </w:tc>
      </w:tr>
      <w:tr w:rsidR="000320CE" w:rsidRPr="00361224">
        <w:tc>
          <w:tcPr>
            <w:tcW w:w="10368" w:type="dxa"/>
            <w:tcBorders>
              <w:top w:val="dotted" w:sz="4" w:space="0" w:color="auto"/>
              <w:left w:val="single" w:sz="12" w:space="0" w:color="auto"/>
              <w:bottom w:val="dotted" w:sz="4" w:space="0" w:color="auto"/>
              <w:right w:val="single" w:sz="12" w:space="0" w:color="auto"/>
            </w:tcBorders>
          </w:tcPr>
          <w:p w:rsidR="00496FB7" w:rsidRDefault="005A5D90" w:rsidP="00496FB7">
            <w:pPr>
              <w:jc w:val="both"/>
              <w:rPr>
                <w:rFonts w:ascii="Arial" w:hAnsi="Arial" w:cs="Arial"/>
                <w:bCs/>
                <w:i/>
                <w:iCs/>
                <w:sz w:val="16"/>
                <w:szCs w:val="16"/>
                <w:u w:val="single"/>
                <w:lang w:val="fr-FR"/>
              </w:rPr>
            </w:pPr>
            <w:r>
              <w:rPr>
                <w:rFonts w:ascii="Arial" w:hAnsi="Arial" w:cs="Arial"/>
                <w:b/>
                <w:bCs/>
                <w:i/>
                <w:iCs/>
                <w:sz w:val="16"/>
                <w:szCs w:val="16"/>
                <w:u w:val="single"/>
                <w:lang w:val="fr-FR"/>
              </w:rPr>
              <w:t>Composante 4</w:t>
            </w:r>
            <w:r w:rsidR="00496FB7" w:rsidRPr="00BC5D15">
              <w:rPr>
                <w:rFonts w:ascii="Arial" w:hAnsi="Arial" w:cs="Arial"/>
                <w:b/>
                <w:bCs/>
                <w:i/>
                <w:iCs/>
                <w:sz w:val="16"/>
                <w:szCs w:val="16"/>
                <w:u w:val="single"/>
                <w:lang w:val="fr-FR"/>
              </w:rPr>
              <w:t>. :</w:t>
            </w:r>
            <w:r w:rsidR="00496FB7">
              <w:rPr>
                <w:rFonts w:ascii="Arial" w:hAnsi="Arial" w:cs="Arial"/>
                <w:bCs/>
                <w:i/>
                <w:iCs/>
                <w:sz w:val="16"/>
                <w:szCs w:val="16"/>
                <w:lang w:val="fr-FR"/>
              </w:rPr>
              <w:t xml:space="preserve"> </w:t>
            </w:r>
            <w:r w:rsidR="00496FB7" w:rsidRPr="003E6196">
              <w:rPr>
                <w:rFonts w:ascii="Arial" w:hAnsi="Arial" w:cs="Arial"/>
                <w:bCs/>
                <w:i/>
                <w:iCs/>
                <w:sz w:val="16"/>
                <w:szCs w:val="16"/>
                <w:lang w:val="fr-FR"/>
              </w:rPr>
              <w:t xml:space="preserve"> </w:t>
            </w:r>
            <w:r>
              <w:rPr>
                <w:rFonts w:ascii="Arial" w:hAnsi="Arial" w:cs="Arial"/>
                <w:bCs/>
                <w:i/>
                <w:iCs/>
                <w:sz w:val="16"/>
                <w:szCs w:val="16"/>
                <w:u w:val="single"/>
                <w:lang w:val="fr-FR"/>
              </w:rPr>
              <w:t>Appui à la politique nationale de services aux agriculteurs</w:t>
            </w:r>
            <w:r w:rsidR="00496FB7">
              <w:rPr>
                <w:rFonts w:ascii="Arial" w:hAnsi="Arial" w:cs="Arial"/>
                <w:bCs/>
                <w:i/>
                <w:iCs/>
                <w:sz w:val="16"/>
                <w:szCs w:val="16"/>
                <w:u w:val="single"/>
                <w:lang w:val="fr-FR"/>
              </w:rPr>
              <w:t> :</w:t>
            </w:r>
          </w:p>
          <w:p w:rsidR="00496FB7" w:rsidRPr="003E6196" w:rsidRDefault="00496FB7" w:rsidP="00496FB7">
            <w:pPr>
              <w:jc w:val="both"/>
              <w:rPr>
                <w:rFonts w:ascii="Arial" w:hAnsi="Arial" w:cs="Arial"/>
                <w:bCs/>
                <w:i/>
                <w:iCs/>
                <w:sz w:val="16"/>
                <w:szCs w:val="16"/>
                <w:lang w:val="fr-FR"/>
              </w:rPr>
            </w:pPr>
          </w:p>
          <w:p w:rsidR="00705E35" w:rsidRPr="00E14E82" w:rsidRDefault="00496FB7" w:rsidP="00E14E82">
            <w:pPr>
              <w:pStyle w:val="Corpsdetexte"/>
              <w:suppressAutoHyphens/>
              <w:spacing w:after="0"/>
              <w:ind w:right="57"/>
              <w:jc w:val="both"/>
              <w:rPr>
                <w:rFonts w:ascii="Arial" w:hAnsi="Arial" w:cs="Arial"/>
                <w:sz w:val="16"/>
                <w:szCs w:val="16"/>
                <w:lang w:val="fr-FR"/>
              </w:rPr>
            </w:pPr>
            <w:r w:rsidRPr="003E6196">
              <w:rPr>
                <w:rFonts w:ascii="Arial" w:hAnsi="Arial" w:cs="Arial"/>
                <w:i/>
                <w:sz w:val="16"/>
                <w:szCs w:val="16"/>
                <w:lang w:val="fr-FR"/>
              </w:rPr>
              <w:t xml:space="preserve">(i) </w:t>
            </w:r>
            <w:r w:rsidR="005A5D90">
              <w:rPr>
                <w:rFonts w:ascii="Arial" w:hAnsi="Arial" w:cs="Arial"/>
                <w:i/>
                <w:sz w:val="16"/>
                <w:szCs w:val="16"/>
                <w:lang w:val="fr-FR"/>
              </w:rPr>
              <w:t xml:space="preserve">Appui à la structuration des OPFs et TT nationales : </w:t>
            </w:r>
            <w:r w:rsidR="005A5D90">
              <w:rPr>
                <w:rFonts w:ascii="Arial" w:hAnsi="Arial" w:cs="Arial"/>
                <w:sz w:val="16"/>
                <w:szCs w:val="16"/>
                <w:lang w:val="fr-FR"/>
              </w:rPr>
              <w:t xml:space="preserve">Redynamisation de la TT, Renforcement des OPF nationales, </w:t>
            </w:r>
            <w:r w:rsidR="005A5D90" w:rsidRPr="005A5D90">
              <w:rPr>
                <w:rFonts w:ascii="Arial" w:hAnsi="Arial" w:cs="Arial"/>
                <w:i/>
                <w:sz w:val="16"/>
                <w:szCs w:val="16"/>
                <w:lang w:val="fr-FR"/>
              </w:rPr>
              <w:t>(ii)</w:t>
            </w:r>
            <w:r w:rsidR="005A5D90">
              <w:rPr>
                <w:rFonts w:ascii="Arial" w:hAnsi="Arial" w:cs="Arial"/>
                <w:i/>
                <w:sz w:val="16"/>
                <w:szCs w:val="16"/>
                <w:lang w:val="fr-FR"/>
              </w:rPr>
              <w:t xml:space="preserve"> Appui institutionnel et renforcement de la DVAAOP et des SRVAAOP :</w:t>
            </w:r>
            <w:r w:rsidR="005A5D90">
              <w:rPr>
                <w:rFonts w:ascii="Arial" w:hAnsi="Arial" w:cs="Arial"/>
                <w:sz w:val="16"/>
                <w:szCs w:val="16"/>
                <w:lang w:val="fr-FR"/>
              </w:rPr>
              <w:t xml:space="preserve"> accompagnement du COS, Renforcement institutionnel à la DVAAOP/SRVAAOP </w:t>
            </w:r>
            <w:r w:rsidR="005A5D90" w:rsidRPr="005A5D90">
              <w:rPr>
                <w:rFonts w:ascii="Arial" w:hAnsi="Arial" w:cs="Arial"/>
                <w:i/>
                <w:sz w:val="16"/>
                <w:szCs w:val="16"/>
                <w:lang w:val="fr-FR"/>
              </w:rPr>
              <w:t>(iii)</w:t>
            </w:r>
            <w:r w:rsidR="005A5D90">
              <w:rPr>
                <w:rFonts w:ascii="Arial" w:hAnsi="Arial" w:cs="Arial"/>
                <w:sz w:val="16"/>
                <w:szCs w:val="16"/>
                <w:lang w:val="fr-FR"/>
              </w:rPr>
              <w:t xml:space="preserve"> </w:t>
            </w:r>
            <w:r w:rsidR="00D12690">
              <w:rPr>
                <w:rFonts w:ascii="Arial" w:hAnsi="Arial" w:cs="Arial"/>
                <w:i/>
                <w:sz w:val="16"/>
                <w:szCs w:val="16"/>
                <w:lang w:val="fr-FR"/>
              </w:rPr>
              <w:t>Accompagnement de la stratégie nationale de services aux Producteurs et appui au PSA :</w:t>
            </w:r>
            <w:r w:rsidR="00D12690">
              <w:rPr>
                <w:rFonts w:ascii="Arial" w:hAnsi="Arial" w:cs="Arial"/>
                <w:sz w:val="16"/>
                <w:szCs w:val="16"/>
                <w:lang w:val="fr-FR"/>
              </w:rPr>
              <w:t xml:space="preserve"> Appui de la DVAAOP au pilotage et mise en œuvre du Programme CSA, Accompagnement de la DVAAOP dans l’élaboration et suivi PSA et sous-programme opérationnel de services agricoles, Appui à l’institutionnalisation du FDA.</w:t>
            </w:r>
          </w:p>
        </w:tc>
      </w:tr>
      <w:tr w:rsidR="002E0C10" w:rsidRPr="00361224">
        <w:tc>
          <w:tcPr>
            <w:tcW w:w="10368" w:type="dxa"/>
            <w:tcBorders>
              <w:top w:val="dotted" w:sz="4" w:space="0" w:color="auto"/>
              <w:left w:val="single" w:sz="12" w:space="0" w:color="auto"/>
              <w:bottom w:val="single" w:sz="12" w:space="0" w:color="auto"/>
              <w:right w:val="single" w:sz="12" w:space="0" w:color="auto"/>
            </w:tcBorders>
          </w:tcPr>
          <w:p w:rsidR="00254BDB" w:rsidRPr="00B51AAD" w:rsidRDefault="00254BDB" w:rsidP="00D520C1">
            <w:pPr>
              <w:pStyle w:val="Corpsdetexte"/>
              <w:spacing w:after="0"/>
              <w:jc w:val="both"/>
              <w:rPr>
                <w:rFonts w:ascii="Arial" w:hAnsi="Arial" w:cs="Arial"/>
                <w:bCs/>
                <w:iCs/>
                <w:sz w:val="16"/>
                <w:szCs w:val="16"/>
                <w:lang w:val="fr-FR"/>
              </w:rPr>
            </w:pPr>
          </w:p>
        </w:tc>
      </w:tr>
    </w:tbl>
    <w:p w:rsidR="000A79F1" w:rsidRDefault="000A79F1">
      <w:pPr>
        <w:jc w:val="both"/>
        <w:rPr>
          <w:rFonts w:ascii="Arial" w:hAnsi="Arial"/>
          <w:bCs/>
          <w:sz w:val="16"/>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68"/>
      </w:tblGrid>
      <w:tr w:rsidR="000320CE" w:rsidRPr="00361224">
        <w:tc>
          <w:tcPr>
            <w:tcW w:w="10368" w:type="dxa"/>
            <w:tcBorders>
              <w:top w:val="single" w:sz="12" w:space="0" w:color="auto"/>
              <w:left w:val="single" w:sz="12" w:space="0" w:color="auto"/>
              <w:bottom w:val="dotted" w:sz="4" w:space="0" w:color="auto"/>
              <w:right w:val="single" w:sz="12" w:space="0" w:color="auto"/>
            </w:tcBorders>
          </w:tcPr>
          <w:p w:rsidR="000320CE" w:rsidRDefault="000320CE">
            <w:pPr>
              <w:jc w:val="both"/>
              <w:rPr>
                <w:rFonts w:ascii="Arial" w:hAnsi="Arial" w:cs="Arial"/>
                <w:b/>
                <w:sz w:val="16"/>
                <w:lang w:val="fr-FR"/>
              </w:rPr>
            </w:pPr>
          </w:p>
          <w:p w:rsidR="000320CE" w:rsidRDefault="000320CE">
            <w:pPr>
              <w:jc w:val="both"/>
              <w:rPr>
                <w:rFonts w:ascii="Arial" w:hAnsi="Arial" w:cs="Arial"/>
                <w:b/>
                <w:sz w:val="16"/>
                <w:lang w:val="fr-FR"/>
              </w:rPr>
            </w:pPr>
            <w:r>
              <w:rPr>
                <w:rFonts w:ascii="Arial" w:hAnsi="Arial" w:cs="Arial"/>
                <w:b/>
                <w:sz w:val="16"/>
                <w:lang w:val="fr-FR"/>
              </w:rPr>
              <w:t xml:space="preserve">Exécution </w:t>
            </w:r>
            <w:r>
              <w:rPr>
                <w:rFonts w:ascii="Arial" w:hAnsi="Arial" w:cs="Arial"/>
                <w:b/>
                <w:sz w:val="16"/>
                <w:u w:val="single"/>
                <w:lang w:val="fr-FR"/>
              </w:rPr>
              <w:t>réalisée</w:t>
            </w:r>
            <w:r>
              <w:rPr>
                <w:rFonts w:ascii="Arial" w:hAnsi="Arial" w:cs="Arial"/>
                <w:b/>
                <w:sz w:val="16"/>
                <w:lang w:val="fr-FR"/>
              </w:rPr>
              <w:t xml:space="preserve"> pendant </w:t>
            </w:r>
            <w:r w:rsidR="00D520C1">
              <w:rPr>
                <w:rFonts w:ascii="Arial" w:hAnsi="Arial" w:cs="Arial"/>
                <w:b/>
                <w:sz w:val="16"/>
                <w:lang w:val="fr-FR"/>
              </w:rPr>
              <w:t>le premier semestre</w:t>
            </w:r>
            <w:r w:rsidR="00E62A98">
              <w:rPr>
                <w:rFonts w:ascii="Arial" w:hAnsi="Arial" w:cs="Arial"/>
                <w:b/>
                <w:sz w:val="16"/>
                <w:lang w:val="fr-FR"/>
              </w:rPr>
              <w:t xml:space="preserve"> </w:t>
            </w:r>
            <w:r w:rsidR="00E62A98" w:rsidRPr="00E64E93">
              <w:rPr>
                <w:rFonts w:ascii="Arial" w:hAnsi="Arial" w:cs="Arial"/>
                <w:b/>
                <w:sz w:val="16"/>
                <w:lang w:val="fr-FR"/>
              </w:rPr>
              <w:t>(</w:t>
            </w:r>
            <w:r w:rsidR="00E64E93" w:rsidRPr="00E64E93">
              <w:rPr>
                <w:rFonts w:ascii="Arial" w:hAnsi="Arial" w:cs="Arial"/>
                <w:b/>
                <w:sz w:val="16"/>
                <w:lang w:val="fr-FR"/>
              </w:rPr>
              <w:t>Année</w:t>
            </w:r>
            <w:r w:rsidR="007F5C57" w:rsidRPr="00E64E93">
              <w:rPr>
                <w:rFonts w:ascii="Arial" w:hAnsi="Arial" w:cs="Arial"/>
                <w:b/>
                <w:sz w:val="16"/>
                <w:lang w:val="fr-FR"/>
              </w:rPr>
              <w:t xml:space="preserve"> 200</w:t>
            </w:r>
            <w:r w:rsidR="00D520C1">
              <w:rPr>
                <w:rFonts w:ascii="Arial" w:hAnsi="Arial" w:cs="Arial"/>
                <w:b/>
                <w:sz w:val="16"/>
                <w:lang w:val="fr-FR"/>
              </w:rPr>
              <w:t>9</w:t>
            </w:r>
            <w:r w:rsidR="00E62A98" w:rsidRPr="00E64E93">
              <w:rPr>
                <w:rFonts w:ascii="Arial" w:hAnsi="Arial" w:cs="Arial"/>
                <w:b/>
                <w:sz w:val="16"/>
                <w:lang w:val="fr-FR"/>
              </w:rPr>
              <w:t>)</w:t>
            </w:r>
          </w:p>
          <w:p w:rsidR="003E6196" w:rsidRDefault="003E6196">
            <w:pPr>
              <w:jc w:val="both"/>
              <w:rPr>
                <w:rFonts w:ascii="Arial" w:hAnsi="Arial" w:cs="Arial"/>
                <w:b/>
                <w:sz w:val="16"/>
                <w:lang w:val="fr-FR"/>
              </w:rPr>
            </w:pPr>
          </w:p>
        </w:tc>
      </w:tr>
      <w:tr w:rsidR="000320CE" w:rsidRPr="00361224">
        <w:tc>
          <w:tcPr>
            <w:tcW w:w="10368" w:type="dxa"/>
            <w:tcBorders>
              <w:top w:val="dotted" w:sz="4" w:space="0" w:color="auto"/>
              <w:left w:val="single" w:sz="12" w:space="0" w:color="auto"/>
              <w:bottom w:val="dotted" w:sz="4" w:space="0" w:color="auto"/>
              <w:right w:val="single" w:sz="12" w:space="0" w:color="auto"/>
            </w:tcBorders>
          </w:tcPr>
          <w:p w:rsidR="00D520C1" w:rsidRDefault="00D520C1" w:rsidP="00D520C1">
            <w:pPr>
              <w:jc w:val="both"/>
              <w:rPr>
                <w:rFonts w:ascii="Arial" w:hAnsi="Arial" w:cs="Arial"/>
                <w:bCs/>
                <w:i/>
                <w:iCs/>
                <w:sz w:val="16"/>
                <w:szCs w:val="16"/>
                <w:u w:val="single"/>
                <w:lang w:val="fr-FR"/>
              </w:rPr>
            </w:pPr>
            <w:r w:rsidRPr="00BC5D15">
              <w:rPr>
                <w:rFonts w:ascii="Arial" w:hAnsi="Arial" w:cs="Arial"/>
                <w:b/>
                <w:bCs/>
                <w:i/>
                <w:iCs/>
                <w:sz w:val="16"/>
                <w:szCs w:val="16"/>
                <w:u w:val="single"/>
                <w:lang w:val="fr-FR"/>
              </w:rPr>
              <w:t>Composante 1. :</w:t>
            </w:r>
            <w:r>
              <w:rPr>
                <w:rFonts w:ascii="Arial" w:hAnsi="Arial" w:cs="Arial"/>
                <w:bCs/>
                <w:i/>
                <w:iCs/>
                <w:sz w:val="16"/>
                <w:szCs w:val="16"/>
                <w:lang w:val="fr-FR"/>
              </w:rPr>
              <w:t xml:space="preserve"> </w:t>
            </w:r>
            <w:r w:rsidRPr="003E6196">
              <w:rPr>
                <w:rFonts w:ascii="Arial" w:hAnsi="Arial" w:cs="Arial"/>
                <w:bCs/>
                <w:i/>
                <w:iCs/>
                <w:sz w:val="16"/>
                <w:szCs w:val="16"/>
                <w:lang w:val="fr-FR"/>
              </w:rPr>
              <w:t xml:space="preserve"> </w:t>
            </w:r>
            <w:r>
              <w:rPr>
                <w:rFonts w:ascii="Arial" w:hAnsi="Arial" w:cs="Arial"/>
                <w:bCs/>
                <w:i/>
                <w:iCs/>
                <w:sz w:val="16"/>
                <w:szCs w:val="16"/>
                <w:u w:val="single"/>
                <w:lang w:val="fr-FR"/>
              </w:rPr>
              <w:t>Appui à la structuration des OP et à la professionnalisation des Producteurs :</w:t>
            </w:r>
          </w:p>
          <w:p w:rsidR="00D520C1" w:rsidRPr="004F6619" w:rsidRDefault="00D520C1" w:rsidP="00D520C1">
            <w:pPr>
              <w:jc w:val="both"/>
              <w:rPr>
                <w:rFonts w:ascii="Arial" w:hAnsi="Arial" w:cs="Arial"/>
                <w:bCs/>
                <w:iCs/>
                <w:sz w:val="16"/>
                <w:szCs w:val="16"/>
                <w:lang w:val="fr-FR"/>
              </w:rPr>
            </w:pPr>
          </w:p>
          <w:p w:rsidR="00D520C1" w:rsidRPr="00A2080E" w:rsidRDefault="00D520C1" w:rsidP="00D520C1">
            <w:pPr>
              <w:jc w:val="both"/>
              <w:rPr>
                <w:rFonts w:ascii="Arial" w:hAnsi="Arial" w:cs="Arial"/>
                <w:i/>
                <w:sz w:val="16"/>
                <w:szCs w:val="16"/>
                <w:u w:val="single"/>
                <w:lang w:val="fr-FR"/>
              </w:rPr>
            </w:pPr>
            <w:r w:rsidRPr="00A2080E">
              <w:rPr>
                <w:rFonts w:ascii="Arial" w:hAnsi="Arial" w:cs="Arial"/>
                <w:i/>
                <w:sz w:val="16"/>
                <w:szCs w:val="16"/>
                <w:u w:val="single"/>
                <w:lang w:val="fr-FR"/>
              </w:rPr>
              <w:t>(i) Renforcement des OP, structuration de la demande paysanne de services et appui à la construction des projets professionnels au niveau local et des districts :</w:t>
            </w:r>
          </w:p>
          <w:p w:rsidR="004F6619" w:rsidRDefault="004F6619" w:rsidP="00D520C1">
            <w:pPr>
              <w:jc w:val="both"/>
              <w:rPr>
                <w:rFonts w:ascii="Arial" w:hAnsi="Arial" w:cs="Arial"/>
                <w:i/>
                <w:sz w:val="16"/>
                <w:szCs w:val="16"/>
                <w:lang w:val="fr-FR"/>
              </w:rPr>
            </w:pPr>
          </w:p>
          <w:p w:rsidR="007D500B" w:rsidRPr="007D500B" w:rsidRDefault="00F43D4F" w:rsidP="00D520C1">
            <w:pPr>
              <w:spacing w:after="120"/>
              <w:jc w:val="both"/>
              <w:rPr>
                <w:rFonts w:ascii="Arial" w:hAnsi="Arial" w:cs="Arial"/>
                <w:sz w:val="16"/>
                <w:szCs w:val="16"/>
                <w:lang w:val="fr-FR"/>
              </w:rPr>
            </w:pPr>
            <w:r w:rsidRPr="00F43D4F">
              <w:rPr>
                <w:rFonts w:ascii="Arial" w:hAnsi="Arial" w:cs="Arial"/>
                <w:sz w:val="16"/>
                <w:szCs w:val="16"/>
                <w:lang w:val="fr-FR"/>
              </w:rPr>
              <w:t>Tel que défini par l’accord de financement, le projet a procédé à la négociation avec les agri</w:t>
            </w:r>
            <w:r w:rsidR="007D500B">
              <w:rPr>
                <w:rFonts w:ascii="Arial" w:hAnsi="Arial" w:cs="Arial"/>
                <w:sz w:val="16"/>
                <w:szCs w:val="16"/>
                <w:lang w:val="fr-FR"/>
              </w:rPr>
              <w:t>-</w:t>
            </w:r>
            <w:r w:rsidRPr="00F43D4F">
              <w:rPr>
                <w:rFonts w:ascii="Arial" w:hAnsi="Arial" w:cs="Arial"/>
                <w:sz w:val="16"/>
                <w:szCs w:val="16"/>
                <w:lang w:val="fr-FR"/>
              </w:rPr>
              <w:t>agences constituées d’ONGs pour la mise en œuvre des composantes du projet au niveau régional et local</w:t>
            </w:r>
            <w:r w:rsidR="007D500B">
              <w:rPr>
                <w:rFonts w:ascii="Arial" w:hAnsi="Arial" w:cs="Arial"/>
                <w:sz w:val="16"/>
                <w:szCs w:val="16"/>
                <w:lang w:val="fr-FR"/>
              </w:rPr>
              <w:t xml:space="preserve"> pour la première phase.</w:t>
            </w:r>
            <w:r w:rsidRPr="00F43D4F">
              <w:rPr>
                <w:rFonts w:ascii="Arial" w:hAnsi="Arial" w:cs="Arial"/>
                <w:sz w:val="16"/>
                <w:szCs w:val="16"/>
                <w:lang w:val="fr-FR"/>
              </w:rPr>
              <w:t xml:space="preserve"> </w:t>
            </w:r>
            <w:r w:rsidR="007D500B">
              <w:rPr>
                <w:rFonts w:ascii="Arial" w:hAnsi="Arial" w:cs="Arial"/>
                <w:sz w:val="16"/>
                <w:szCs w:val="16"/>
                <w:lang w:val="fr-FR"/>
              </w:rPr>
              <w:t xml:space="preserve">La phase de négociation a abouti à la passation d’un accord cadre et aux signatures de conventions individuelles entre AROPA/MAEP et les opérateurs d’appui régionaux dont l’ONG CARE International Inc (Régions Anosy et Androy), les Associations AFDI (Région Haute Matsiatra) et FERT (Région Ihorombe et Amoron’i Mania). </w:t>
            </w:r>
          </w:p>
          <w:p w:rsidR="007D500B" w:rsidRPr="007D500B" w:rsidRDefault="00F43D4F" w:rsidP="00D520C1">
            <w:pPr>
              <w:spacing w:after="120"/>
              <w:jc w:val="both"/>
              <w:rPr>
                <w:rFonts w:ascii="Arial" w:hAnsi="Arial" w:cs="Arial"/>
                <w:sz w:val="16"/>
                <w:szCs w:val="16"/>
                <w:lang w:val="fr-FR"/>
              </w:rPr>
            </w:pPr>
            <w:r w:rsidRPr="00F43D4F">
              <w:rPr>
                <w:rFonts w:ascii="Arial" w:hAnsi="Arial" w:cs="Arial"/>
                <w:sz w:val="16"/>
                <w:szCs w:val="16"/>
                <w:lang w:val="fr-FR"/>
              </w:rPr>
              <w:t xml:space="preserve"> </w:t>
            </w:r>
          </w:p>
          <w:p w:rsidR="004F6619" w:rsidRPr="004F6619" w:rsidRDefault="004F6619" w:rsidP="00D520C1">
            <w:pPr>
              <w:jc w:val="both"/>
              <w:rPr>
                <w:rFonts w:ascii="Arial" w:hAnsi="Arial" w:cs="Arial"/>
                <w:sz w:val="16"/>
                <w:szCs w:val="16"/>
                <w:lang w:val="fr-FR"/>
              </w:rPr>
            </w:pPr>
            <w:r>
              <w:rPr>
                <w:rFonts w:ascii="Arial" w:hAnsi="Arial" w:cs="Arial"/>
                <w:sz w:val="16"/>
                <w:szCs w:val="16"/>
                <w:lang w:val="fr-FR"/>
              </w:rPr>
              <w:lastRenderedPageBreak/>
              <w:t xml:space="preserve">      </w:t>
            </w:r>
            <w:r w:rsidR="00121B13">
              <w:rPr>
                <w:rFonts w:ascii="Arial" w:hAnsi="Arial" w:cs="Arial"/>
                <w:b/>
                <w:i/>
                <w:sz w:val="16"/>
                <w:szCs w:val="16"/>
                <w:u w:val="single"/>
                <w:lang w:val="fr-FR"/>
              </w:rPr>
              <w:t>a- Région Anosy/A</w:t>
            </w:r>
            <w:r w:rsidRPr="00200912">
              <w:rPr>
                <w:rFonts w:ascii="Arial" w:hAnsi="Arial" w:cs="Arial"/>
                <w:b/>
                <w:i/>
                <w:sz w:val="16"/>
                <w:szCs w:val="16"/>
                <w:u w:val="single"/>
                <w:lang w:val="fr-FR"/>
              </w:rPr>
              <w:t>ndroy </w:t>
            </w:r>
            <w:r w:rsidRPr="004F6619">
              <w:rPr>
                <w:rFonts w:ascii="Arial" w:hAnsi="Arial" w:cs="Arial"/>
                <w:sz w:val="16"/>
                <w:szCs w:val="16"/>
                <w:u w:val="single"/>
                <w:lang w:val="fr-FR"/>
              </w:rPr>
              <w:t>:</w:t>
            </w:r>
            <w:r w:rsidR="00BE38D7">
              <w:rPr>
                <w:rFonts w:ascii="Arial" w:hAnsi="Arial" w:cs="Arial"/>
                <w:sz w:val="16"/>
                <w:szCs w:val="16"/>
                <w:lang w:val="fr-FR"/>
              </w:rPr>
              <w:t xml:space="preserve"> </w:t>
            </w:r>
            <w:r>
              <w:rPr>
                <w:rFonts w:ascii="Arial" w:hAnsi="Arial" w:cs="Arial"/>
                <w:sz w:val="16"/>
                <w:szCs w:val="16"/>
                <w:lang w:val="fr-FR"/>
              </w:rPr>
              <w:t>avec l’</w:t>
            </w:r>
            <w:r w:rsidR="00BE38D7">
              <w:rPr>
                <w:rFonts w:ascii="Arial" w:hAnsi="Arial" w:cs="Arial"/>
                <w:sz w:val="16"/>
                <w:szCs w:val="16"/>
                <w:lang w:val="fr-FR"/>
              </w:rPr>
              <w:t>OAR CARE</w:t>
            </w:r>
          </w:p>
          <w:p w:rsidR="00000000" w:rsidRDefault="00F7366E">
            <w:pPr>
              <w:spacing w:before="120"/>
              <w:jc w:val="both"/>
              <w:rPr>
                <w:rFonts w:ascii="Arial" w:hAnsi="Arial" w:cs="Arial"/>
                <w:sz w:val="16"/>
                <w:szCs w:val="16"/>
                <w:lang w:val="fr-FR"/>
              </w:rPr>
            </w:pPr>
            <w:r>
              <w:rPr>
                <w:rFonts w:ascii="Arial" w:hAnsi="Arial" w:cs="Arial"/>
                <w:sz w:val="16"/>
                <w:szCs w:val="16"/>
                <w:lang w:val="fr-FR"/>
              </w:rPr>
              <w:t xml:space="preserve">   </w:t>
            </w:r>
            <w:r w:rsidR="00676395">
              <w:rPr>
                <w:rFonts w:ascii="Arial" w:hAnsi="Arial" w:cs="Arial"/>
                <w:sz w:val="16"/>
                <w:szCs w:val="16"/>
                <w:lang w:val="fr-FR"/>
              </w:rPr>
              <w:t xml:space="preserve">    </w:t>
            </w:r>
          </w:p>
          <w:p w:rsidR="00000000" w:rsidRDefault="00661400">
            <w:pPr>
              <w:pStyle w:val="Paragraphedeliste"/>
              <w:numPr>
                <w:ilvl w:val="0"/>
                <w:numId w:val="24"/>
              </w:numPr>
              <w:spacing w:before="120"/>
              <w:contextualSpacing w:val="0"/>
              <w:jc w:val="both"/>
              <w:rPr>
                <w:rFonts w:ascii="Arial" w:hAnsi="Arial" w:cs="Arial"/>
                <w:sz w:val="16"/>
                <w:szCs w:val="16"/>
                <w:lang w:val="fr-FR"/>
              </w:rPr>
            </w:pPr>
            <w:r>
              <w:rPr>
                <w:rFonts w:ascii="Arial" w:hAnsi="Arial" w:cs="Arial"/>
                <w:sz w:val="16"/>
                <w:szCs w:val="16"/>
                <w:lang w:val="fr-FR"/>
              </w:rPr>
              <w:t>Affinage</w:t>
            </w:r>
            <w:r w:rsidR="00C84CC8">
              <w:rPr>
                <w:rFonts w:ascii="Arial" w:hAnsi="Arial" w:cs="Arial"/>
                <w:sz w:val="16"/>
                <w:szCs w:val="16"/>
                <w:lang w:val="fr-FR"/>
              </w:rPr>
              <w:t xml:space="preserve"> de la démarche de structuration et de renforcement des OP par l’OAR ; </w:t>
            </w:r>
          </w:p>
          <w:p w:rsidR="00000000" w:rsidRDefault="00F43D4F">
            <w:pPr>
              <w:pStyle w:val="Paragraphedeliste"/>
              <w:numPr>
                <w:ilvl w:val="0"/>
                <w:numId w:val="24"/>
              </w:numPr>
              <w:spacing w:before="120"/>
              <w:contextualSpacing w:val="0"/>
              <w:jc w:val="both"/>
              <w:rPr>
                <w:rFonts w:ascii="Arial" w:hAnsi="Arial" w:cs="Arial"/>
                <w:sz w:val="16"/>
                <w:szCs w:val="16"/>
                <w:lang w:val="fr-FR"/>
              </w:rPr>
            </w:pPr>
            <w:r w:rsidRPr="00F43D4F">
              <w:rPr>
                <w:rFonts w:ascii="Arial" w:hAnsi="Arial" w:cs="Arial"/>
                <w:sz w:val="16"/>
                <w:szCs w:val="16"/>
                <w:lang w:val="fr-FR"/>
              </w:rPr>
              <w:t>Réalisation des séries d’information sur la démarche d’appui aux OP par AROPA au niveau local (Commune) ayant la participation des membres d’OP ;</w:t>
            </w:r>
          </w:p>
          <w:p w:rsidR="00000000" w:rsidRDefault="00F43D4F">
            <w:pPr>
              <w:pStyle w:val="Paragraphedeliste"/>
              <w:numPr>
                <w:ilvl w:val="0"/>
                <w:numId w:val="22"/>
              </w:numPr>
              <w:spacing w:before="120"/>
              <w:ind w:left="714" w:hanging="357"/>
              <w:contextualSpacing w:val="0"/>
              <w:jc w:val="both"/>
              <w:rPr>
                <w:rFonts w:ascii="Arial" w:hAnsi="Arial" w:cs="Arial"/>
                <w:sz w:val="16"/>
                <w:szCs w:val="16"/>
                <w:lang w:val="fr-FR"/>
              </w:rPr>
            </w:pPr>
            <w:r w:rsidRPr="00F43D4F">
              <w:rPr>
                <w:rFonts w:ascii="Arial" w:hAnsi="Arial" w:cs="Arial"/>
                <w:sz w:val="16"/>
                <w:szCs w:val="16"/>
                <w:lang w:val="fr-FR"/>
              </w:rPr>
              <w:t>Tenue des réunions d’information à l’endroit des collèges des paysans au niveau des COPILO CSA ;</w:t>
            </w:r>
          </w:p>
          <w:p w:rsidR="00000000" w:rsidRDefault="00613941">
            <w:pPr>
              <w:pStyle w:val="Paragraphedeliste"/>
              <w:numPr>
                <w:ilvl w:val="0"/>
                <w:numId w:val="22"/>
              </w:numPr>
              <w:spacing w:before="120"/>
              <w:ind w:left="714" w:hanging="357"/>
              <w:contextualSpacing w:val="0"/>
              <w:jc w:val="both"/>
              <w:rPr>
                <w:rFonts w:ascii="Arial" w:hAnsi="Arial" w:cs="Arial"/>
                <w:sz w:val="16"/>
                <w:szCs w:val="16"/>
                <w:lang w:val="fr-FR"/>
              </w:rPr>
            </w:pPr>
            <w:r>
              <w:rPr>
                <w:rFonts w:ascii="Arial" w:hAnsi="Arial" w:cs="Arial"/>
                <w:sz w:val="16"/>
                <w:szCs w:val="16"/>
                <w:lang w:val="fr-FR"/>
              </w:rPr>
              <w:t>D</w:t>
            </w:r>
            <w:r w:rsidR="00F43D4F" w:rsidRPr="00F43D4F">
              <w:rPr>
                <w:rFonts w:ascii="Arial" w:hAnsi="Arial" w:cs="Arial"/>
                <w:sz w:val="16"/>
                <w:szCs w:val="16"/>
                <w:lang w:val="fr-FR"/>
              </w:rPr>
              <w:t>iffusion des spots et émissions radiophoniques sur</w:t>
            </w:r>
            <w:r>
              <w:rPr>
                <w:rFonts w:ascii="Arial" w:hAnsi="Arial" w:cs="Arial"/>
                <w:sz w:val="16"/>
                <w:szCs w:val="16"/>
                <w:lang w:val="fr-FR"/>
              </w:rPr>
              <w:t xml:space="preserve"> les intérêts et raison d’être des organisations paysannes ;</w:t>
            </w:r>
            <w:r w:rsidR="00F43D4F" w:rsidRPr="00F43D4F">
              <w:rPr>
                <w:rFonts w:ascii="Arial" w:hAnsi="Arial" w:cs="Arial"/>
                <w:sz w:val="16"/>
                <w:szCs w:val="16"/>
                <w:lang w:val="fr-FR"/>
              </w:rPr>
              <w:t xml:space="preserve"> </w:t>
            </w:r>
            <w:r w:rsidR="00F43D4F" w:rsidRPr="00F43D4F">
              <w:rPr>
                <w:rFonts w:ascii="Arial" w:hAnsi="Arial" w:cs="Arial"/>
                <w:sz w:val="16"/>
                <w:szCs w:val="16"/>
                <w:lang w:val="fr-FR"/>
              </w:rPr>
              <w:t>Contact &amp; Séance de travail avec les CSA, les GTDR pour le démarrage des activités avec les OP.</w:t>
            </w:r>
          </w:p>
          <w:p w:rsidR="00000000" w:rsidRDefault="00613941">
            <w:pPr>
              <w:pStyle w:val="Paragraphedeliste"/>
              <w:numPr>
                <w:ilvl w:val="0"/>
                <w:numId w:val="23"/>
              </w:numPr>
              <w:spacing w:before="120"/>
              <w:contextualSpacing w:val="0"/>
              <w:jc w:val="both"/>
              <w:rPr>
                <w:rFonts w:ascii="Arial" w:hAnsi="Arial" w:cs="Arial"/>
                <w:sz w:val="16"/>
                <w:szCs w:val="16"/>
                <w:lang w:val="fr-FR"/>
              </w:rPr>
            </w:pPr>
            <w:r>
              <w:rPr>
                <w:rFonts w:ascii="Arial" w:hAnsi="Arial" w:cs="Arial"/>
                <w:sz w:val="16"/>
                <w:szCs w:val="16"/>
                <w:lang w:val="fr-FR"/>
              </w:rPr>
              <w:t>Accompagnement d’une dizaine d’</w:t>
            </w:r>
            <w:r w:rsidR="00C84CC8">
              <w:rPr>
                <w:rFonts w:ascii="Arial" w:hAnsi="Arial" w:cs="Arial"/>
                <w:sz w:val="16"/>
                <w:szCs w:val="16"/>
                <w:lang w:val="fr-FR"/>
              </w:rPr>
              <w:t xml:space="preserve">OP de base dans la construction </w:t>
            </w:r>
            <w:r>
              <w:rPr>
                <w:rFonts w:ascii="Arial" w:hAnsi="Arial" w:cs="Arial"/>
                <w:sz w:val="16"/>
                <w:szCs w:val="16"/>
                <w:lang w:val="fr-FR"/>
              </w:rPr>
              <w:t>de micro-projets productifs rentrant dans l</w:t>
            </w:r>
            <w:r w:rsidR="00C84CC8">
              <w:rPr>
                <w:rFonts w:ascii="Arial" w:hAnsi="Arial" w:cs="Arial"/>
                <w:sz w:val="16"/>
                <w:szCs w:val="16"/>
                <w:lang w:val="fr-FR"/>
              </w:rPr>
              <w:t>e développement des cultures</w:t>
            </w:r>
            <w:r>
              <w:rPr>
                <w:rFonts w:ascii="Arial" w:hAnsi="Arial" w:cs="Arial"/>
                <w:sz w:val="16"/>
                <w:szCs w:val="16"/>
                <w:lang w:val="fr-FR"/>
              </w:rPr>
              <w:t xml:space="preserve"> contre saison riz et maraîchères</w:t>
            </w:r>
            <w:r w:rsidR="00C84CC8">
              <w:rPr>
                <w:rFonts w:ascii="Arial" w:hAnsi="Arial" w:cs="Arial"/>
                <w:sz w:val="16"/>
                <w:szCs w:val="16"/>
                <w:lang w:val="fr-FR"/>
              </w:rPr>
              <w:t> ;</w:t>
            </w:r>
          </w:p>
          <w:p w:rsidR="00E14E82" w:rsidRDefault="00E14E82" w:rsidP="00D520C1">
            <w:pPr>
              <w:jc w:val="both"/>
              <w:rPr>
                <w:rFonts w:ascii="Arial" w:hAnsi="Arial" w:cs="Arial"/>
                <w:sz w:val="16"/>
                <w:szCs w:val="16"/>
                <w:lang w:val="fr-FR"/>
              </w:rPr>
            </w:pPr>
          </w:p>
          <w:p w:rsidR="00BE38D7" w:rsidRDefault="00BE38D7" w:rsidP="00BE38D7">
            <w:pPr>
              <w:tabs>
                <w:tab w:val="left" w:pos="280"/>
              </w:tabs>
              <w:jc w:val="both"/>
              <w:rPr>
                <w:rFonts w:ascii="Arial" w:hAnsi="Arial" w:cs="Arial"/>
                <w:sz w:val="16"/>
                <w:szCs w:val="16"/>
                <w:lang w:val="fr-FR"/>
              </w:rPr>
            </w:pPr>
            <w:r w:rsidRPr="00BE38D7">
              <w:rPr>
                <w:rFonts w:ascii="Arial" w:hAnsi="Arial" w:cs="Arial"/>
                <w:sz w:val="16"/>
                <w:szCs w:val="16"/>
                <w:lang w:val="fr-FR"/>
              </w:rPr>
              <w:t xml:space="preserve">      </w:t>
            </w:r>
            <w:r w:rsidRPr="00200912">
              <w:rPr>
                <w:rFonts w:ascii="Arial" w:hAnsi="Arial" w:cs="Arial"/>
                <w:b/>
                <w:i/>
                <w:sz w:val="16"/>
                <w:szCs w:val="16"/>
                <w:u w:val="single"/>
                <w:lang w:val="fr-FR"/>
              </w:rPr>
              <w:t>b</w:t>
            </w:r>
            <w:r w:rsidR="00200912" w:rsidRPr="00200912">
              <w:rPr>
                <w:rFonts w:ascii="Arial" w:hAnsi="Arial" w:cs="Arial"/>
                <w:b/>
                <w:i/>
                <w:sz w:val="16"/>
                <w:szCs w:val="16"/>
                <w:u w:val="single"/>
                <w:lang w:val="fr-FR"/>
              </w:rPr>
              <w:t>- Région Haute Matsiatra</w:t>
            </w:r>
            <w:r w:rsidRPr="00200912">
              <w:rPr>
                <w:rFonts w:ascii="Arial" w:hAnsi="Arial" w:cs="Arial"/>
                <w:b/>
                <w:i/>
                <w:sz w:val="16"/>
                <w:szCs w:val="16"/>
                <w:u w:val="single"/>
                <w:lang w:val="fr-FR"/>
              </w:rPr>
              <w:t> :</w:t>
            </w:r>
            <w:r>
              <w:rPr>
                <w:rFonts w:ascii="Arial" w:hAnsi="Arial" w:cs="Arial"/>
                <w:sz w:val="16"/>
                <w:szCs w:val="16"/>
                <w:lang w:val="fr-FR"/>
              </w:rPr>
              <w:t xml:space="preserve"> avec l’OAR AFDI</w:t>
            </w:r>
          </w:p>
          <w:p w:rsidR="00BE38D7" w:rsidRDefault="00200912" w:rsidP="00BE38D7">
            <w:pPr>
              <w:tabs>
                <w:tab w:val="left" w:pos="280"/>
              </w:tabs>
              <w:jc w:val="both"/>
              <w:rPr>
                <w:rFonts w:ascii="Arial" w:hAnsi="Arial" w:cs="Arial"/>
                <w:sz w:val="16"/>
                <w:szCs w:val="16"/>
                <w:lang w:val="fr-FR"/>
              </w:rPr>
            </w:pPr>
            <w:r>
              <w:rPr>
                <w:rFonts w:ascii="Arial" w:hAnsi="Arial" w:cs="Arial"/>
                <w:sz w:val="16"/>
                <w:szCs w:val="16"/>
                <w:lang w:val="fr-FR"/>
              </w:rPr>
              <w:t xml:space="preserve">      </w:t>
            </w:r>
          </w:p>
          <w:p w:rsidR="00000000" w:rsidRDefault="00661400">
            <w:pPr>
              <w:pStyle w:val="Paragraphedeliste"/>
              <w:numPr>
                <w:ilvl w:val="0"/>
                <w:numId w:val="25"/>
              </w:numPr>
              <w:tabs>
                <w:tab w:val="left" w:pos="270"/>
                <w:tab w:val="left" w:pos="420"/>
              </w:tabs>
              <w:jc w:val="both"/>
              <w:rPr>
                <w:rFonts w:ascii="Arial" w:hAnsi="Arial" w:cs="Arial"/>
                <w:sz w:val="16"/>
                <w:szCs w:val="16"/>
                <w:lang w:val="fr-FR"/>
              </w:rPr>
            </w:pPr>
            <w:r>
              <w:rPr>
                <w:rFonts w:ascii="Arial" w:hAnsi="Arial" w:cs="Arial"/>
                <w:sz w:val="16"/>
                <w:szCs w:val="16"/>
                <w:lang w:val="fr-FR"/>
              </w:rPr>
              <w:t>Affinage</w:t>
            </w:r>
            <w:r w:rsidR="00F43D4F" w:rsidRPr="00F43D4F">
              <w:rPr>
                <w:rFonts w:ascii="Arial" w:hAnsi="Arial" w:cs="Arial"/>
                <w:sz w:val="16"/>
                <w:szCs w:val="16"/>
                <w:lang w:val="fr-FR"/>
              </w:rPr>
              <w:t xml:space="preserve"> de la démarche de structuration et de renforcement des OP par l’OAR ;</w:t>
            </w:r>
            <w:r w:rsidR="00F43D4F" w:rsidRPr="00F43D4F">
              <w:rPr>
                <w:rFonts w:ascii="Arial" w:hAnsi="Arial" w:cs="Arial"/>
                <w:sz w:val="16"/>
                <w:szCs w:val="16"/>
                <w:lang w:val="fr-FR"/>
              </w:rPr>
              <w:t xml:space="preserve">  - </w:t>
            </w:r>
          </w:p>
          <w:p w:rsidR="00000000" w:rsidRDefault="00F43D4F">
            <w:pPr>
              <w:pStyle w:val="Paragraphedeliste"/>
              <w:numPr>
                <w:ilvl w:val="0"/>
                <w:numId w:val="25"/>
              </w:numPr>
              <w:tabs>
                <w:tab w:val="left" w:pos="270"/>
                <w:tab w:val="left" w:pos="420"/>
              </w:tabs>
              <w:jc w:val="both"/>
              <w:rPr>
                <w:rFonts w:ascii="Arial" w:hAnsi="Arial" w:cs="Arial"/>
                <w:sz w:val="16"/>
                <w:szCs w:val="16"/>
                <w:lang w:val="fr-FR"/>
              </w:rPr>
            </w:pPr>
            <w:r w:rsidRPr="00F43D4F">
              <w:rPr>
                <w:rFonts w:ascii="Arial" w:hAnsi="Arial" w:cs="Arial"/>
                <w:sz w:val="16"/>
                <w:szCs w:val="16"/>
                <w:lang w:val="fr-FR"/>
              </w:rPr>
              <w:t xml:space="preserve">Etudes </w:t>
            </w:r>
            <w:r w:rsidRPr="00F43D4F">
              <w:rPr>
                <w:rFonts w:ascii="Arial" w:hAnsi="Arial" w:cs="Arial"/>
                <w:sz w:val="16"/>
                <w:szCs w:val="16"/>
                <w:lang w:val="fr-FR"/>
              </w:rPr>
              <w:t>diagnostiques sommaires des OPs pour leur inventaire et analyse de leur typologie (23 nouvelles OP en diagnostic approfondi en vue d’une future collaboration).</w:t>
            </w:r>
          </w:p>
          <w:p w:rsidR="00000000" w:rsidRDefault="00F43D4F">
            <w:pPr>
              <w:pStyle w:val="Paragraphedeliste"/>
              <w:numPr>
                <w:ilvl w:val="0"/>
                <w:numId w:val="25"/>
              </w:numPr>
              <w:jc w:val="both"/>
              <w:rPr>
                <w:rFonts w:ascii="Arial" w:hAnsi="Arial" w:cs="Arial"/>
                <w:sz w:val="16"/>
                <w:szCs w:val="16"/>
                <w:lang w:val="fr-FR"/>
              </w:rPr>
            </w:pPr>
            <w:r w:rsidRPr="00F43D4F">
              <w:rPr>
                <w:rFonts w:ascii="Arial" w:hAnsi="Arial" w:cs="Arial"/>
                <w:sz w:val="16"/>
                <w:szCs w:val="16"/>
                <w:lang w:val="fr-FR"/>
              </w:rPr>
              <w:t>62 OP accompagnées sur la vie associative, les techniques de gestion, les conseils juridiques et la mise en œuvre de la contre-saison).</w:t>
            </w:r>
          </w:p>
          <w:p w:rsidR="00000000" w:rsidRDefault="00F43D4F">
            <w:pPr>
              <w:pStyle w:val="Paragraphedeliste"/>
              <w:numPr>
                <w:ilvl w:val="0"/>
                <w:numId w:val="25"/>
              </w:numPr>
              <w:jc w:val="both"/>
              <w:rPr>
                <w:rFonts w:ascii="Arial" w:hAnsi="Arial" w:cs="Arial"/>
                <w:sz w:val="16"/>
                <w:szCs w:val="16"/>
                <w:lang w:val="fr-FR"/>
              </w:rPr>
            </w:pPr>
            <w:r w:rsidRPr="00F43D4F">
              <w:rPr>
                <w:rFonts w:ascii="Arial" w:hAnsi="Arial" w:cs="Arial"/>
                <w:sz w:val="16"/>
                <w:szCs w:val="16"/>
                <w:lang w:val="fr-FR"/>
              </w:rPr>
              <w:t>Renforcement de capacités donné aux 06 Unions de filière Poulet local et d’01 Union de filière Pisciculture, action liée au lancement des concours d’élevage piscicole et du poulet Gasy avec la DRDR.</w:t>
            </w:r>
          </w:p>
          <w:p w:rsidR="00000000" w:rsidRDefault="00F43D4F">
            <w:pPr>
              <w:pStyle w:val="Paragraphedeliste"/>
              <w:numPr>
                <w:ilvl w:val="0"/>
                <w:numId w:val="25"/>
              </w:numPr>
              <w:jc w:val="both"/>
              <w:rPr>
                <w:rFonts w:ascii="Arial" w:hAnsi="Arial" w:cs="Arial"/>
                <w:sz w:val="16"/>
                <w:szCs w:val="16"/>
                <w:lang w:val="fr-FR"/>
              </w:rPr>
            </w:pPr>
            <w:r w:rsidRPr="00F43D4F">
              <w:rPr>
                <w:rFonts w:ascii="Arial" w:hAnsi="Arial" w:cs="Arial"/>
                <w:sz w:val="16"/>
                <w:szCs w:val="16"/>
                <w:lang w:val="fr-FR"/>
              </w:rPr>
              <w:t>04 Visites d’échanges intracommunales réalisées sur les thèmes de filière Poulet Gasy, du Conseil à l’Exploitation Familiale (CEF).</w:t>
            </w:r>
          </w:p>
          <w:p w:rsidR="00000000" w:rsidRDefault="00F43D4F">
            <w:pPr>
              <w:pStyle w:val="Paragraphedeliste"/>
              <w:numPr>
                <w:ilvl w:val="0"/>
                <w:numId w:val="25"/>
              </w:numPr>
              <w:jc w:val="both"/>
              <w:rPr>
                <w:rFonts w:ascii="Arial" w:hAnsi="Arial" w:cs="Arial"/>
                <w:sz w:val="16"/>
                <w:szCs w:val="16"/>
                <w:lang w:val="fr-FR"/>
              </w:rPr>
            </w:pPr>
            <w:r w:rsidRPr="00F43D4F">
              <w:rPr>
                <w:rFonts w:ascii="Arial" w:hAnsi="Arial" w:cs="Arial"/>
                <w:sz w:val="16"/>
                <w:szCs w:val="16"/>
                <w:lang w:val="fr-FR"/>
              </w:rPr>
              <w:t>300 demandes des services niveau I appuyées à destination des CSAs.</w:t>
            </w:r>
          </w:p>
          <w:p w:rsidR="00000000" w:rsidRDefault="00F43D4F">
            <w:pPr>
              <w:pStyle w:val="Paragraphedeliste"/>
              <w:numPr>
                <w:ilvl w:val="0"/>
                <w:numId w:val="25"/>
              </w:numPr>
              <w:tabs>
                <w:tab w:val="left" w:pos="280"/>
              </w:tabs>
              <w:jc w:val="both"/>
              <w:rPr>
                <w:rFonts w:ascii="Arial" w:hAnsi="Arial" w:cs="Arial"/>
                <w:sz w:val="16"/>
                <w:szCs w:val="16"/>
                <w:lang w:val="fr-FR"/>
              </w:rPr>
            </w:pPr>
            <w:r w:rsidRPr="00F43D4F">
              <w:rPr>
                <w:rFonts w:ascii="Arial" w:hAnsi="Arial" w:cs="Arial"/>
                <w:sz w:val="16"/>
                <w:szCs w:val="16"/>
                <w:lang w:val="fr-FR"/>
              </w:rPr>
              <w:t>04 Ateliers d’autoévaluation et de réflexion sur les thèmes de formation, CEF, Structuration, GCV avec la participation de 64 Représentants des Producteurs de base.</w:t>
            </w:r>
          </w:p>
          <w:p w:rsidR="00200912" w:rsidRDefault="00200912" w:rsidP="00BE38D7">
            <w:pPr>
              <w:tabs>
                <w:tab w:val="left" w:pos="280"/>
              </w:tabs>
              <w:jc w:val="both"/>
              <w:rPr>
                <w:rFonts w:ascii="Arial" w:hAnsi="Arial" w:cs="Arial"/>
                <w:sz w:val="16"/>
                <w:szCs w:val="16"/>
                <w:lang w:val="fr-FR"/>
              </w:rPr>
            </w:pPr>
          </w:p>
          <w:p w:rsidR="00200912" w:rsidRDefault="005B2426" w:rsidP="00BE38D7">
            <w:pPr>
              <w:tabs>
                <w:tab w:val="left" w:pos="280"/>
              </w:tabs>
              <w:jc w:val="both"/>
              <w:rPr>
                <w:rFonts w:ascii="Arial" w:hAnsi="Arial" w:cs="Arial"/>
                <w:b/>
                <w:i/>
                <w:sz w:val="16"/>
                <w:szCs w:val="16"/>
                <w:u w:val="single"/>
                <w:lang w:val="fr-FR"/>
              </w:rPr>
            </w:pPr>
            <w:r w:rsidRPr="005B2426">
              <w:rPr>
                <w:rFonts w:ascii="Arial" w:hAnsi="Arial" w:cs="Arial"/>
                <w:sz w:val="16"/>
                <w:szCs w:val="16"/>
                <w:lang w:val="fr-FR"/>
              </w:rPr>
              <w:t xml:space="preserve">      </w:t>
            </w:r>
            <w:r>
              <w:rPr>
                <w:rFonts w:ascii="Arial" w:hAnsi="Arial" w:cs="Arial"/>
                <w:b/>
                <w:i/>
                <w:sz w:val="16"/>
                <w:szCs w:val="16"/>
                <w:u w:val="single"/>
                <w:lang w:val="fr-FR"/>
              </w:rPr>
              <w:t>c</w:t>
            </w:r>
            <w:r w:rsidRPr="00200912">
              <w:rPr>
                <w:rFonts w:ascii="Arial" w:hAnsi="Arial" w:cs="Arial"/>
                <w:b/>
                <w:i/>
                <w:sz w:val="16"/>
                <w:szCs w:val="16"/>
                <w:u w:val="single"/>
                <w:lang w:val="fr-FR"/>
              </w:rPr>
              <w:t xml:space="preserve">- Région </w:t>
            </w:r>
            <w:r>
              <w:rPr>
                <w:rFonts w:ascii="Arial" w:hAnsi="Arial" w:cs="Arial"/>
                <w:b/>
                <w:i/>
                <w:sz w:val="16"/>
                <w:szCs w:val="16"/>
                <w:u w:val="single"/>
                <w:lang w:val="fr-FR"/>
              </w:rPr>
              <w:t>Ihorombe</w:t>
            </w:r>
            <w:r w:rsidRPr="00200912">
              <w:rPr>
                <w:rFonts w:ascii="Arial" w:hAnsi="Arial" w:cs="Arial"/>
                <w:b/>
                <w:i/>
                <w:sz w:val="16"/>
                <w:szCs w:val="16"/>
                <w:u w:val="single"/>
                <w:lang w:val="fr-FR"/>
              </w:rPr>
              <w:t> :</w:t>
            </w:r>
          </w:p>
          <w:p w:rsidR="00C84CC8" w:rsidRDefault="00C84CC8" w:rsidP="005B2426">
            <w:pPr>
              <w:tabs>
                <w:tab w:val="left" w:pos="280"/>
              </w:tabs>
              <w:jc w:val="both"/>
              <w:rPr>
                <w:rFonts w:ascii="Arial" w:hAnsi="Arial" w:cs="Arial"/>
                <w:sz w:val="16"/>
                <w:szCs w:val="16"/>
                <w:lang w:val="fr-FR"/>
              </w:rPr>
            </w:pPr>
            <w:r>
              <w:rPr>
                <w:rFonts w:ascii="Arial" w:hAnsi="Arial" w:cs="Arial"/>
                <w:sz w:val="16"/>
                <w:szCs w:val="16"/>
                <w:lang w:val="fr-FR"/>
              </w:rPr>
              <w:t xml:space="preserve">La convention de l’OAR FERT </w:t>
            </w:r>
            <w:r w:rsidR="00003206">
              <w:rPr>
                <w:rFonts w:ascii="Arial" w:hAnsi="Arial" w:cs="Arial"/>
                <w:sz w:val="16"/>
                <w:szCs w:val="16"/>
                <w:lang w:val="fr-FR"/>
              </w:rPr>
              <w:t xml:space="preserve">est </w:t>
            </w:r>
            <w:r>
              <w:rPr>
                <w:rFonts w:ascii="Arial" w:hAnsi="Arial" w:cs="Arial"/>
                <w:sz w:val="16"/>
                <w:szCs w:val="16"/>
                <w:lang w:val="fr-FR"/>
              </w:rPr>
              <w:t xml:space="preserve"> entré</w:t>
            </w:r>
            <w:r w:rsidR="00361224">
              <w:rPr>
                <w:rFonts w:ascii="Arial" w:hAnsi="Arial" w:cs="Arial"/>
                <w:sz w:val="16"/>
                <w:szCs w:val="16"/>
                <w:lang w:val="fr-FR"/>
              </w:rPr>
              <w:t>e</w:t>
            </w:r>
            <w:r>
              <w:rPr>
                <w:rFonts w:ascii="Arial" w:hAnsi="Arial" w:cs="Arial"/>
                <w:sz w:val="16"/>
                <w:szCs w:val="16"/>
                <w:lang w:val="fr-FR"/>
              </w:rPr>
              <w:t xml:space="preserve"> en vigueur </w:t>
            </w:r>
            <w:r w:rsidR="00661400">
              <w:rPr>
                <w:rFonts w:ascii="Arial" w:hAnsi="Arial" w:cs="Arial"/>
                <w:sz w:val="16"/>
                <w:szCs w:val="16"/>
                <w:lang w:val="fr-FR"/>
              </w:rPr>
              <w:t>le mois de juillet 2009, l’état d’avancement des réalisations est marqué par l’affinage</w:t>
            </w:r>
            <w:r w:rsidR="00661400" w:rsidRPr="00C84CC8">
              <w:rPr>
                <w:rFonts w:ascii="Arial" w:hAnsi="Arial" w:cs="Arial"/>
                <w:sz w:val="16"/>
                <w:szCs w:val="16"/>
                <w:lang w:val="fr-FR"/>
              </w:rPr>
              <w:t xml:space="preserve"> de la démarche de structuration et de renforcement des OP</w:t>
            </w:r>
            <w:r w:rsidR="00661400">
              <w:rPr>
                <w:rFonts w:ascii="Arial" w:hAnsi="Arial" w:cs="Arial"/>
                <w:sz w:val="16"/>
                <w:szCs w:val="16"/>
                <w:lang w:val="fr-FR"/>
              </w:rPr>
              <w:t> ;</w:t>
            </w:r>
          </w:p>
          <w:p w:rsidR="005B2426" w:rsidRPr="00BE38D7" w:rsidRDefault="00F82600" w:rsidP="005B2426">
            <w:pPr>
              <w:tabs>
                <w:tab w:val="left" w:pos="280"/>
              </w:tabs>
              <w:jc w:val="both"/>
              <w:rPr>
                <w:rFonts w:ascii="Arial" w:hAnsi="Arial" w:cs="Arial"/>
                <w:sz w:val="16"/>
                <w:szCs w:val="16"/>
                <w:lang w:val="fr-FR"/>
              </w:rPr>
            </w:pPr>
            <w:r>
              <w:rPr>
                <w:rFonts w:ascii="Arial" w:hAnsi="Arial" w:cs="Arial"/>
                <w:sz w:val="16"/>
                <w:szCs w:val="16"/>
                <w:lang w:val="fr-FR"/>
              </w:rPr>
              <w:t xml:space="preserve">   </w:t>
            </w:r>
          </w:p>
          <w:p w:rsidR="00EB1ACD" w:rsidRPr="00A2080E" w:rsidRDefault="00F7366E" w:rsidP="00F7366E">
            <w:pPr>
              <w:tabs>
                <w:tab w:val="left" w:pos="1346"/>
                <w:tab w:val="left" w:pos="4465"/>
                <w:tab w:val="left" w:pos="5315"/>
                <w:tab w:val="left" w:pos="7158"/>
                <w:tab w:val="left" w:pos="7725"/>
              </w:tabs>
              <w:jc w:val="both"/>
              <w:rPr>
                <w:rFonts w:ascii="Arial" w:hAnsi="Arial" w:cs="Arial"/>
                <w:sz w:val="16"/>
                <w:szCs w:val="16"/>
                <w:u w:val="single"/>
                <w:lang w:val="fr-FR"/>
              </w:rPr>
            </w:pPr>
            <w:r w:rsidRPr="00A2080E">
              <w:rPr>
                <w:rFonts w:ascii="Arial" w:hAnsi="Arial" w:cs="Arial"/>
                <w:i/>
                <w:sz w:val="16"/>
                <w:szCs w:val="16"/>
                <w:u w:val="single"/>
                <w:lang w:val="fr-FR"/>
              </w:rPr>
              <w:t>(i</w:t>
            </w:r>
            <w:r w:rsidR="00A841D6" w:rsidRPr="00A2080E">
              <w:rPr>
                <w:rFonts w:ascii="Arial" w:hAnsi="Arial" w:cs="Arial"/>
                <w:i/>
                <w:sz w:val="16"/>
                <w:szCs w:val="16"/>
                <w:u w:val="single"/>
                <w:lang w:val="fr-FR"/>
              </w:rPr>
              <w:t>i</w:t>
            </w:r>
            <w:r w:rsidRPr="00A2080E">
              <w:rPr>
                <w:rFonts w:ascii="Arial" w:hAnsi="Arial" w:cs="Arial"/>
                <w:i/>
                <w:sz w:val="16"/>
                <w:szCs w:val="16"/>
                <w:u w:val="single"/>
                <w:lang w:val="fr-FR"/>
              </w:rPr>
              <w:t>) Appui à la structuration professionnelle régionale (OPR et TTR) :</w:t>
            </w:r>
            <w:del w:id="0" w:author="ATN" w:date="2009-08-01T22:14:00Z">
              <w:r w:rsidRPr="00A2080E" w:rsidDel="00661400">
                <w:rPr>
                  <w:rFonts w:ascii="Arial" w:hAnsi="Arial" w:cs="Arial"/>
                  <w:sz w:val="16"/>
                  <w:szCs w:val="16"/>
                  <w:u w:val="single"/>
                  <w:lang w:val="fr-FR"/>
                </w:rPr>
                <w:delText xml:space="preserve"> </w:delText>
              </w:r>
            </w:del>
          </w:p>
          <w:p w:rsidR="007A0062" w:rsidRDefault="007A0062" w:rsidP="00F7366E">
            <w:pPr>
              <w:tabs>
                <w:tab w:val="left" w:pos="1346"/>
                <w:tab w:val="left" w:pos="4465"/>
                <w:tab w:val="left" w:pos="5315"/>
                <w:tab w:val="left" w:pos="7158"/>
                <w:tab w:val="left" w:pos="7725"/>
              </w:tabs>
              <w:jc w:val="both"/>
              <w:rPr>
                <w:rFonts w:ascii="Arial" w:hAnsi="Arial" w:cs="Arial"/>
                <w:sz w:val="16"/>
                <w:szCs w:val="16"/>
                <w:lang w:val="fr-FR"/>
              </w:rPr>
            </w:pPr>
          </w:p>
          <w:p w:rsidR="007A0062" w:rsidRDefault="007A0062" w:rsidP="007A0062">
            <w:pPr>
              <w:tabs>
                <w:tab w:val="left" w:pos="380"/>
                <w:tab w:val="left" w:pos="1346"/>
                <w:tab w:val="left" w:pos="4465"/>
                <w:tab w:val="left" w:pos="5315"/>
                <w:tab w:val="left" w:pos="7158"/>
                <w:tab w:val="left" w:pos="7725"/>
              </w:tabs>
              <w:jc w:val="both"/>
              <w:rPr>
                <w:rFonts w:ascii="Arial" w:hAnsi="Arial" w:cs="Arial"/>
                <w:sz w:val="16"/>
                <w:szCs w:val="16"/>
                <w:lang w:val="fr-FR"/>
              </w:rPr>
            </w:pPr>
            <w:r>
              <w:rPr>
                <w:rFonts w:ascii="Arial" w:hAnsi="Arial" w:cs="Arial"/>
                <w:sz w:val="16"/>
                <w:szCs w:val="16"/>
                <w:lang w:val="fr-FR"/>
              </w:rPr>
              <w:t xml:space="preserve">      </w:t>
            </w:r>
            <w:r>
              <w:rPr>
                <w:rFonts w:ascii="Arial" w:hAnsi="Arial" w:cs="Arial"/>
                <w:b/>
                <w:i/>
                <w:sz w:val="16"/>
                <w:szCs w:val="16"/>
                <w:u w:val="single"/>
                <w:lang w:val="fr-FR"/>
              </w:rPr>
              <w:t>a- Région Anosy/A</w:t>
            </w:r>
            <w:r w:rsidRPr="00200912">
              <w:rPr>
                <w:rFonts w:ascii="Arial" w:hAnsi="Arial" w:cs="Arial"/>
                <w:b/>
                <w:i/>
                <w:sz w:val="16"/>
                <w:szCs w:val="16"/>
                <w:u w:val="single"/>
                <w:lang w:val="fr-FR"/>
              </w:rPr>
              <w:t>ndroy </w:t>
            </w:r>
            <w:r w:rsidRPr="004F6619">
              <w:rPr>
                <w:rFonts w:ascii="Arial" w:hAnsi="Arial" w:cs="Arial"/>
                <w:sz w:val="16"/>
                <w:szCs w:val="16"/>
                <w:u w:val="single"/>
                <w:lang w:val="fr-FR"/>
              </w:rPr>
              <w:t>:</w:t>
            </w:r>
            <w:r>
              <w:rPr>
                <w:rFonts w:ascii="Arial" w:hAnsi="Arial" w:cs="Arial"/>
                <w:sz w:val="16"/>
                <w:szCs w:val="16"/>
                <w:lang w:val="fr-FR"/>
              </w:rPr>
              <w:t xml:space="preserve"> </w:t>
            </w:r>
          </w:p>
          <w:p w:rsidR="007A0062" w:rsidRDefault="007A0062" w:rsidP="007A0062">
            <w:pPr>
              <w:tabs>
                <w:tab w:val="left" w:pos="380"/>
                <w:tab w:val="left" w:pos="1346"/>
                <w:tab w:val="left" w:pos="4465"/>
                <w:tab w:val="left" w:pos="5315"/>
                <w:tab w:val="left" w:pos="7158"/>
                <w:tab w:val="left" w:pos="7725"/>
              </w:tabs>
              <w:jc w:val="both"/>
              <w:rPr>
                <w:rFonts w:ascii="Arial" w:hAnsi="Arial" w:cs="Arial"/>
                <w:sz w:val="16"/>
                <w:szCs w:val="16"/>
                <w:lang w:val="fr-FR"/>
              </w:rPr>
            </w:pPr>
          </w:p>
          <w:p w:rsidR="00661400" w:rsidRDefault="00661400" w:rsidP="000E7834">
            <w:pPr>
              <w:pStyle w:val="Paragraphedeliste"/>
              <w:numPr>
                <w:ilvl w:val="0"/>
                <w:numId w:val="19"/>
              </w:numPr>
              <w:tabs>
                <w:tab w:val="left" w:pos="1346"/>
                <w:tab w:val="left" w:pos="4465"/>
                <w:tab w:val="left" w:pos="5315"/>
                <w:tab w:val="left" w:pos="7158"/>
                <w:tab w:val="left" w:pos="7725"/>
              </w:tabs>
              <w:jc w:val="both"/>
              <w:rPr>
                <w:rFonts w:ascii="Arial" w:hAnsi="Arial" w:cs="Arial"/>
                <w:sz w:val="16"/>
                <w:szCs w:val="16"/>
                <w:lang w:val="fr-FR"/>
              </w:rPr>
            </w:pPr>
            <w:r>
              <w:rPr>
                <w:rFonts w:ascii="Arial" w:hAnsi="Arial" w:cs="Arial"/>
                <w:sz w:val="16"/>
                <w:szCs w:val="16"/>
                <w:lang w:val="fr-FR"/>
              </w:rPr>
              <w:t>Participation de la TTR aux informations sur AROPA et les appuis aux OP à travers la tenue d’une émission radiophonique à la radio locale ;</w:t>
            </w:r>
          </w:p>
          <w:p w:rsidR="00A2080E" w:rsidRDefault="00A2080E" w:rsidP="000E7834">
            <w:pPr>
              <w:pStyle w:val="Paragraphedeliste"/>
              <w:numPr>
                <w:ilvl w:val="0"/>
                <w:numId w:val="19"/>
              </w:numPr>
              <w:tabs>
                <w:tab w:val="left" w:pos="1346"/>
                <w:tab w:val="left" w:pos="4465"/>
                <w:tab w:val="left" w:pos="5315"/>
                <w:tab w:val="left" w:pos="7158"/>
                <w:tab w:val="left" w:pos="7725"/>
              </w:tabs>
              <w:jc w:val="both"/>
              <w:rPr>
                <w:rFonts w:ascii="Arial" w:hAnsi="Arial" w:cs="Arial"/>
                <w:sz w:val="16"/>
                <w:szCs w:val="16"/>
                <w:lang w:val="fr-FR"/>
              </w:rPr>
            </w:pPr>
            <w:r>
              <w:rPr>
                <w:rFonts w:ascii="Arial" w:hAnsi="Arial" w:cs="Arial"/>
                <w:sz w:val="16"/>
                <w:szCs w:val="16"/>
                <w:lang w:val="fr-FR"/>
              </w:rPr>
              <w:t>01 Atelier d</w:t>
            </w:r>
            <w:r w:rsidR="00661400">
              <w:rPr>
                <w:rFonts w:ascii="Arial" w:hAnsi="Arial" w:cs="Arial"/>
                <w:sz w:val="16"/>
                <w:szCs w:val="16"/>
                <w:lang w:val="fr-FR"/>
              </w:rPr>
              <w:t xml:space="preserve">’information </w:t>
            </w:r>
            <w:r>
              <w:rPr>
                <w:rFonts w:ascii="Arial" w:hAnsi="Arial" w:cs="Arial"/>
                <w:sz w:val="16"/>
                <w:szCs w:val="16"/>
                <w:lang w:val="fr-FR"/>
              </w:rPr>
              <w:t xml:space="preserve"> avec l</w:t>
            </w:r>
            <w:r w:rsidR="00661400">
              <w:rPr>
                <w:rFonts w:ascii="Arial" w:hAnsi="Arial" w:cs="Arial"/>
                <w:sz w:val="16"/>
                <w:szCs w:val="16"/>
                <w:lang w:val="fr-FR"/>
              </w:rPr>
              <w:t>’assemblée des</w:t>
            </w:r>
            <w:r>
              <w:rPr>
                <w:rFonts w:ascii="Arial" w:hAnsi="Arial" w:cs="Arial"/>
                <w:sz w:val="16"/>
                <w:szCs w:val="16"/>
                <w:lang w:val="fr-FR"/>
              </w:rPr>
              <w:t xml:space="preserve"> TTR </w:t>
            </w:r>
          </w:p>
          <w:p w:rsidR="00A2080E" w:rsidRDefault="00661400" w:rsidP="00A2080E">
            <w:pPr>
              <w:pStyle w:val="Paragraphedeliste"/>
              <w:numPr>
                <w:ilvl w:val="0"/>
                <w:numId w:val="19"/>
              </w:numPr>
              <w:tabs>
                <w:tab w:val="left" w:pos="1346"/>
                <w:tab w:val="left" w:pos="4465"/>
                <w:tab w:val="left" w:pos="5315"/>
                <w:tab w:val="left" w:pos="7158"/>
                <w:tab w:val="left" w:pos="7725"/>
              </w:tabs>
              <w:jc w:val="both"/>
              <w:rPr>
                <w:rFonts w:ascii="Arial" w:hAnsi="Arial" w:cs="Arial"/>
                <w:sz w:val="16"/>
                <w:szCs w:val="16"/>
                <w:lang w:val="fr-FR"/>
              </w:rPr>
            </w:pPr>
            <w:r>
              <w:rPr>
                <w:rFonts w:ascii="Arial" w:hAnsi="Arial" w:cs="Arial"/>
                <w:sz w:val="16"/>
                <w:szCs w:val="16"/>
                <w:lang w:val="fr-FR"/>
              </w:rPr>
              <w:t xml:space="preserve">Constitution du </w:t>
            </w:r>
            <w:r w:rsidR="00A2080E">
              <w:rPr>
                <w:rFonts w:ascii="Arial" w:hAnsi="Arial" w:cs="Arial"/>
                <w:sz w:val="16"/>
                <w:szCs w:val="16"/>
                <w:lang w:val="fr-FR"/>
              </w:rPr>
              <w:t>C</w:t>
            </w:r>
            <w:r>
              <w:rPr>
                <w:rFonts w:ascii="Arial" w:hAnsi="Arial" w:cs="Arial"/>
                <w:sz w:val="16"/>
                <w:szCs w:val="16"/>
                <w:lang w:val="fr-FR"/>
              </w:rPr>
              <w:t xml:space="preserve">omité </w:t>
            </w:r>
            <w:r w:rsidR="00A2080E">
              <w:rPr>
                <w:rFonts w:ascii="Arial" w:hAnsi="Arial" w:cs="Arial"/>
                <w:sz w:val="16"/>
                <w:szCs w:val="16"/>
                <w:lang w:val="fr-FR"/>
              </w:rPr>
              <w:t>R</w:t>
            </w:r>
            <w:r>
              <w:rPr>
                <w:rFonts w:ascii="Arial" w:hAnsi="Arial" w:cs="Arial"/>
                <w:sz w:val="16"/>
                <w:szCs w:val="16"/>
                <w:lang w:val="fr-FR"/>
              </w:rPr>
              <w:t>égional d’</w:t>
            </w:r>
            <w:r w:rsidR="00A2080E">
              <w:rPr>
                <w:rFonts w:ascii="Arial" w:hAnsi="Arial" w:cs="Arial"/>
                <w:sz w:val="16"/>
                <w:szCs w:val="16"/>
                <w:lang w:val="fr-FR"/>
              </w:rPr>
              <w:t>O</w:t>
            </w:r>
            <w:r>
              <w:rPr>
                <w:rFonts w:ascii="Arial" w:hAnsi="Arial" w:cs="Arial"/>
                <w:sz w:val="16"/>
                <w:szCs w:val="16"/>
                <w:lang w:val="fr-FR"/>
              </w:rPr>
              <w:t xml:space="preserve">rientation de </w:t>
            </w:r>
            <w:r w:rsidR="00A2080E">
              <w:rPr>
                <w:rFonts w:ascii="Arial" w:hAnsi="Arial" w:cs="Arial"/>
                <w:sz w:val="16"/>
                <w:szCs w:val="16"/>
                <w:lang w:val="fr-FR"/>
              </w:rPr>
              <w:t>S</w:t>
            </w:r>
            <w:r>
              <w:rPr>
                <w:rFonts w:ascii="Arial" w:hAnsi="Arial" w:cs="Arial"/>
                <w:sz w:val="16"/>
                <w:szCs w:val="16"/>
                <w:lang w:val="fr-FR"/>
              </w:rPr>
              <w:t xml:space="preserve">uivi du projet en date du </w:t>
            </w:r>
            <w:r w:rsidR="00A2080E">
              <w:rPr>
                <w:rFonts w:ascii="Arial" w:hAnsi="Arial" w:cs="Arial"/>
                <w:sz w:val="16"/>
                <w:szCs w:val="16"/>
                <w:lang w:val="fr-FR"/>
              </w:rPr>
              <w:t xml:space="preserve">  29 Juillet 2009.</w:t>
            </w:r>
          </w:p>
          <w:p w:rsidR="00A2080E" w:rsidRPr="000E7834" w:rsidRDefault="00A2080E" w:rsidP="00A2080E">
            <w:pPr>
              <w:pStyle w:val="Paragraphedeliste"/>
              <w:tabs>
                <w:tab w:val="left" w:pos="1346"/>
                <w:tab w:val="left" w:pos="4465"/>
                <w:tab w:val="left" w:pos="5315"/>
                <w:tab w:val="left" w:pos="7158"/>
                <w:tab w:val="left" w:pos="7725"/>
              </w:tabs>
              <w:jc w:val="both"/>
              <w:rPr>
                <w:rFonts w:ascii="Arial" w:hAnsi="Arial" w:cs="Arial"/>
                <w:sz w:val="16"/>
                <w:szCs w:val="16"/>
                <w:lang w:val="fr-FR"/>
              </w:rPr>
            </w:pPr>
          </w:p>
          <w:p w:rsidR="00A2080E" w:rsidRDefault="00A2080E" w:rsidP="00A2080E">
            <w:pPr>
              <w:tabs>
                <w:tab w:val="left" w:pos="380"/>
                <w:tab w:val="left" w:pos="1346"/>
                <w:tab w:val="left" w:pos="4465"/>
                <w:tab w:val="left" w:pos="5315"/>
                <w:tab w:val="left" w:pos="7158"/>
                <w:tab w:val="left" w:pos="7725"/>
              </w:tabs>
              <w:jc w:val="both"/>
              <w:rPr>
                <w:rFonts w:ascii="Arial" w:hAnsi="Arial" w:cs="Arial"/>
                <w:sz w:val="16"/>
                <w:szCs w:val="16"/>
                <w:lang w:val="fr-FR"/>
              </w:rPr>
            </w:pPr>
            <w:r w:rsidRPr="00A2080E">
              <w:rPr>
                <w:rFonts w:ascii="Arial" w:hAnsi="Arial" w:cs="Arial"/>
                <w:b/>
                <w:sz w:val="16"/>
                <w:szCs w:val="16"/>
                <w:lang w:val="fr-FR"/>
              </w:rPr>
              <w:t xml:space="preserve">      </w:t>
            </w:r>
            <w:r>
              <w:rPr>
                <w:rFonts w:ascii="Arial" w:hAnsi="Arial" w:cs="Arial"/>
                <w:b/>
                <w:i/>
                <w:sz w:val="16"/>
                <w:szCs w:val="16"/>
                <w:u w:val="single"/>
                <w:lang w:val="fr-FR"/>
              </w:rPr>
              <w:t xml:space="preserve">b- Région </w:t>
            </w:r>
            <w:r w:rsidR="00003206">
              <w:rPr>
                <w:rFonts w:ascii="Arial" w:hAnsi="Arial" w:cs="Arial"/>
                <w:b/>
                <w:i/>
                <w:sz w:val="16"/>
                <w:szCs w:val="16"/>
                <w:u w:val="single"/>
                <w:lang w:val="fr-FR"/>
              </w:rPr>
              <w:t>Haute Matsiatra</w:t>
            </w:r>
          </w:p>
          <w:p w:rsidR="00A2080E" w:rsidRDefault="00A2080E" w:rsidP="00A2080E">
            <w:pPr>
              <w:pStyle w:val="Paragraphedeliste"/>
              <w:numPr>
                <w:ilvl w:val="0"/>
                <w:numId w:val="19"/>
              </w:numPr>
              <w:tabs>
                <w:tab w:val="left" w:pos="1346"/>
                <w:tab w:val="left" w:pos="4465"/>
                <w:tab w:val="left" w:pos="5315"/>
                <w:tab w:val="left" w:pos="7158"/>
                <w:tab w:val="left" w:pos="7725"/>
              </w:tabs>
              <w:jc w:val="both"/>
              <w:rPr>
                <w:rFonts w:ascii="Arial" w:hAnsi="Arial" w:cs="Arial"/>
                <w:sz w:val="16"/>
                <w:szCs w:val="16"/>
                <w:lang w:val="fr-FR"/>
              </w:rPr>
            </w:pPr>
            <w:r>
              <w:rPr>
                <w:rFonts w:ascii="Arial" w:hAnsi="Arial" w:cs="Arial"/>
                <w:sz w:val="16"/>
                <w:szCs w:val="16"/>
                <w:lang w:val="fr-FR"/>
              </w:rPr>
              <w:t>11 OPR reconnues d’envergure régionale après leurs inventaires (26 OPR recensées) et leur catégorisation sur des critères fixés communément (Membres : 482 OP de base, soient 8551 Producteurs).</w:t>
            </w:r>
          </w:p>
          <w:p w:rsidR="00A2080E" w:rsidRDefault="00A2080E" w:rsidP="00A2080E">
            <w:pPr>
              <w:pStyle w:val="Paragraphedeliste"/>
              <w:numPr>
                <w:ilvl w:val="0"/>
                <w:numId w:val="19"/>
              </w:numPr>
              <w:tabs>
                <w:tab w:val="left" w:pos="1346"/>
                <w:tab w:val="left" w:pos="4465"/>
                <w:tab w:val="left" w:pos="5315"/>
                <w:tab w:val="left" w:pos="7158"/>
                <w:tab w:val="left" w:pos="7725"/>
              </w:tabs>
              <w:jc w:val="both"/>
              <w:rPr>
                <w:rFonts w:ascii="Arial" w:hAnsi="Arial" w:cs="Arial"/>
                <w:sz w:val="16"/>
                <w:szCs w:val="16"/>
                <w:lang w:val="fr-FR"/>
              </w:rPr>
            </w:pPr>
            <w:r>
              <w:rPr>
                <w:rFonts w:ascii="Arial" w:hAnsi="Arial" w:cs="Arial"/>
                <w:sz w:val="16"/>
                <w:szCs w:val="16"/>
                <w:lang w:val="fr-FR"/>
              </w:rPr>
              <w:t>Etudes diagnostiques des OPR et leur stratégie de développement régional effectuées.</w:t>
            </w:r>
          </w:p>
          <w:p w:rsidR="00A2080E" w:rsidRDefault="00A2080E" w:rsidP="00A2080E">
            <w:pPr>
              <w:pStyle w:val="Paragraphedeliste"/>
              <w:numPr>
                <w:ilvl w:val="0"/>
                <w:numId w:val="19"/>
              </w:numPr>
              <w:tabs>
                <w:tab w:val="left" w:pos="1346"/>
                <w:tab w:val="left" w:pos="4465"/>
                <w:tab w:val="left" w:pos="5315"/>
                <w:tab w:val="left" w:pos="7158"/>
                <w:tab w:val="left" w:pos="7725"/>
              </w:tabs>
              <w:jc w:val="both"/>
              <w:rPr>
                <w:rFonts w:ascii="Arial" w:hAnsi="Arial" w:cs="Arial"/>
                <w:sz w:val="16"/>
                <w:szCs w:val="16"/>
                <w:lang w:val="fr-FR"/>
              </w:rPr>
            </w:pPr>
            <w:r>
              <w:rPr>
                <w:rFonts w:ascii="Arial" w:hAnsi="Arial" w:cs="Arial"/>
                <w:sz w:val="16"/>
                <w:szCs w:val="16"/>
                <w:lang w:val="fr-FR"/>
              </w:rPr>
              <w:t>Capitalisation et bibliographie sur l’historique et la structuration de la TTR.</w:t>
            </w:r>
          </w:p>
          <w:p w:rsidR="00A2080E" w:rsidRDefault="00A2080E" w:rsidP="00A2080E">
            <w:pPr>
              <w:pStyle w:val="Paragraphedeliste"/>
              <w:numPr>
                <w:ilvl w:val="0"/>
                <w:numId w:val="19"/>
              </w:numPr>
              <w:tabs>
                <w:tab w:val="left" w:pos="1346"/>
                <w:tab w:val="left" w:pos="4465"/>
                <w:tab w:val="left" w:pos="5315"/>
                <w:tab w:val="left" w:pos="7158"/>
                <w:tab w:val="left" w:pos="7725"/>
              </w:tabs>
              <w:jc w:val="both"/>
              <w:rPr>
                <w:rFonts w:ascii="Arial" w:hAnsi="Arial" w:cs="Arial"/>
                <w:sz w:val="16"/>
                <w:szCs w:val="16"/>
                <w:lang w:val="fr-FR"/>
              </w:rPr>
            </w:pPr>
            <w:r>
              <w:rPr>
                <w:rFonts w:ascii="Arial" w:hAnsi="Arial" w:cs="Arial"/>
                <w:sz w:val="16"/>
                <w:szCs w:val="16"/>
                <w:lang w:val="fr-FR"/>
              </w:rPr>
              <w:t>Réalisation en collaboration avec PSA TAFITA d’une visite échange internationale de 06 délégations des OPRs de la Région Haute Matsiatra sur le TTR avec la Chambre d’agriculture de Bourgogne.</w:t>
            </w:r>
          </w:p>
          <w:p w:rsidR="00A2080E" w:rsidRDefault="00A2080E" w:rsidP="00A2080E">
            <w:pPr>
              <w:pStyle w:val="Paragraphedeliste"/>
              <w:numPr>
                <w:ilvl w:val="0"/>
                <w:numId w:val="19"/>
              </w:numPr>
              <w:tabs>
                <w:tab w:val="left" w:pos="1346"/>
                <w:tab w:val="left" w:pos="4465"/>
                <w:tab w:val="left" w:pos="5315"/>
                <w:tab w:val="left" w:pos="7158"/>
                <w:tab w:val="left" w:pos="7725"/>
              </w:tabs>
              <w:jc w:val="both"/>
              <w:rPr>
                <w:rFonts w:ascii="Arial" w:hAnsi="Arial" w:cs="Arial"/>
                <w:sz w:val="16"/>
                <w:szCs w:val="16"/>
                <w:lang w:val="fr-FR"/>
              </w:rPr>
            </w:pPr>
            <w:r>
              <w:rPr>
                <w:rFonts w:ascii="Arial" w:hAnsi="Arial" w:cs="Arial"/>
                <w:sz w:val="16"/>
                <w:szCs w:val="16"/>
                <w:lang w:val="fr-FR"/>
              </w:rPr>
              <w:t>Formation &amp; réflexion avec Membres du VFPM (17 OP) sur l’élaboration des dossiers professionnels (du 13 au 14 mai et du 27 au 28 mai 2009).</w:t>
            </w:r>
          </w:p>
          <w:p w:rsidR="00A2080E" w:rsidRDefault="00A2080E" w:rsidP="00A2080E">
            <w:pPr>
              <w:pStyle w:val="Paragraphedeliste"/>
              <w:numPr>
                <w:ilvl w:val="0"/>
                <w:numId w:val="19"/>
              </w:numPr>
              <w:tabs>
                <w:tab w:val="left" w:pos="1346"/>
                <w:tab w:val="left" w:pos="4465"/>
                <w:tab w:val="left" w:pos="5315"/>
                <w:tab w:val="left" w:pos="7158"/>
                <w:tab w:val="left" w:pos="7725"/>
              </w:tabs>
              <w:jc w:val="both"/>
              <w:rPr>
                <w:rFonts w:ascii="Arial" w:hAnsi="Arial" w:cs="Arial"/>
                <w:sz w:val="16"/>
                <w:szCs w:val="16"/>
                <w:lang w:val="fr-FR"/>
              </w:rPr>
            </w:pPr>
            <w:r>
              <w:rPr>
                <w:rFonts w:ascii="Arial" w:hAnsi="Arial" w:cs="Arial"/>
                <w:sz w:val="16"/>
                <w:szCs w:val="16"/>
                <w:lang w:val="fr-FR"/>
              </w:rPr>
              <w:t>01 CROS (Comité régional d’orientation et de suivi) mis en place pour les Régions de la Haute Matsiatra, la première réunion pour la revue du PTBA 2009 a été déjà réalisée le 15 Juillet 2009.</w:t>
            </w:r>
          </w:p>
          <w:p w:rsidR="00A2080E" w:rsidRDefault="00A2080E" w:rsidP="00A2080E">
            <w:pPr>
              <w:tabs>
                <w:tab w:val="left" w:pos="380"/>
                <w:tab w:val="left" w:pos="1346"/>
                <w:tab w:val="left" w:pos="4465"/>
                <w:tab w:val="left" w:pos="5315"/>
                <w:tab w:val="left" w:pos="7158"/>
                <w:tab w:val="left" w:pos="7725"/>
              </w:tabs>
              <w:jc w:val="both"/>
              <w:rPr>
                <w:rFonts w:ascii="Arial" w:hAnsi="Arial" w:cs="Arial"/>
                <w:sz w:val="16"/>
                <w:szCs w:val="16"/>
                <w:lang w:val="fr-FR"/>
              </w:rPr>
            </w:pPr>
          </w:p>
          <w:p w:rsidR="00A2080E" w:rsidRPr="00A2080E" w:rsidRDefault="00A2080E" w:rsidP="00A2080E">
            <w:pPr>
              <w:tabs>
                <w:tab w:val="left" w:pos="380"/>
                <w:tab w:val="left" w:pos="1346"/>
                <w:tab w:val="left" w:pos="4465"/>
                <w:tab w:val="left" w:pos="5315"/>
                <w:tab w:val="left" w:pos="7158"/>
                <w:tab w:val="left" w:pos="7725"/>
              </w:tabs>
              <w:jc w:val="both"/>
              <w:rPr>
                <w:rFonts w:ascii="Arial" w:hAnsi="Arial" w:cs="Arial"/>
                <w:sz w:val="16"/>
                <w:szCs w:val="16"/>
                <w:lang w:val="fr-FR"/>
              </w:rPr>
            </w:pPr>
            <w:r w:rsidRPr="00A2080E">
              <w:rPr>
                <w:rFonts w:ascii="Arial" w:hAnsi="Arial" w:cs="Arial"/>
                <w:b/>
                <w:sz w:val="16"/>
                <w:szCs w:val="16"/>
                <w:lang w:val="fr-FR"/>
              </w:rPr>
              <w:t xml:space="preserve">      </w:t>
            </w:r>
            <w:r>
              <w:rPr>
                <w:rFonts w:ascii="Arial" w:hAnsi="Arial" w:cs="Arial"/>
                <w:b/>
                <w:i/>
                <w:sz w:val="16"/>
                <w:szCs w:val="16"/>
                <w:u w:val="single"/>
                <w:lang w:val="fr-FR"/>
              </w:rPr>
              <w:t>c- Région Ihorombe</w:t>
            </w:r>
            <w:r w:rsidRPr="00200912">
              <w:rPr>
                <w:rFonts w:ascii="Arial" w:hAnsi="Arial" w:cs="Arial"/>
                <w:b/>
                <w:i/>
                <w:sz w:val="16"/>
                <w:szCs w:val="16"/>
                <w:u w:val="single"/>
                <w:lang w:val="fr-FR"/>
              </w:rPr>
              <w:t> </w:t>
            </w:r>
            <w:r w:rsidRPr="004F6619">
              <w:rPr>
                <w:rFonts w:ascii="Arial" w:hAnsi="Arial" w:cs="Arial"/>
                <w:sz w:val="16"/>
                <w:szCs w:val="16"/>
                <w:u w:val="single"/>
                <w:lang w:val="fr-FR"/>
              </w:rPr>
              <w:t>:</w:t>
            </w:r>
            <w:r>
              <w:rPr>
                <w:rFonts w:ascii="Arial" w:hAnsi="Arial" w:cs="Arial"/>
                <w:sz w:val="16"/>
                <w:szCs w:val="16"/>
                <w:lang w:val="fr-FR"/>
              </w:rPr>
              <w:t xml:space="preserve"> 01 réunion de réflexion </w:t>
            </w:r>
            <w:r w:rsidR="00D52F3F">
              <w:rPr>
                <w:rFonts w:ascii="Arial" w:hAnsi="Arial" w:cs="Arial"/>
                <w:sz w:val="16"/>
                <w:szCs w:val="16"/>
                <w:lang w:val="fr-FR"/>
              </w:rPr>
              <w:t>avec les membres du TTR réalisée</w:t>
            </w:r>
            <w:r>
              <w:rPr>
                <w:rFonts w:ascii="Arial" w:hAnsi="Arial" w:cs="Arial"/>
                <w:sz w:val="16"/>
                <w:szCs w:val="16"/>
                <w:lang w:val="fr-FR"/>
              </w:rPr>
              <w:t>.</w:t>
            </w:r>
          </w:p>
          <w:p w:rsidR="00A841D6" w:rsidRPr="00A841D6" w:rsidRDefault="00A841D6" w:rsidP="00A841D6">
            <w:pPr>
              <w:tabs>
                <w:tab w:val="left" w:pos="1346"/>
                <w:tab w:val="left" w:pos="4465"/>
                <w:tab w:val="left" w:pos="5315"/>
                <w:tab w:val="left" w:pos="7158"/>
                <w:tab w:val="left" w:pos="7725"/>
              </w:tabs>
              <w:jc w:val="both"/>
              <w:rPr>
                <w:rFonts w:ascii="Arial" w:hAnsi="Arial" w:cs="Arial"/>
                <w:sz w:val="16"/>
                <w:lang w:val="fr-FR"/>
              </w:rPr>
            </w:pPr>
          </w:p>
        </w:tc>
      </w:tr>
      <w:tr w:rsidR="000320CE" w:rsidRPr="00361224">
        <w:tc>
          <w:tcPr>
            <w:tcW w:w="10368" w:type="dxa"/>
            <w:tcBorders>
              <w:top w:val="dotted" w:sz="4" w:space="0" w:color="auto"/>
              <w:left w:val="single" w:sz="12" w:space="0" w:color="auto"/>
              <w:bottom w:val="dotted" w:sz="4" w:space="0" w:color="auto"/>
              <w:right w:val="single" w:sz="12" w:space="0" w:color="auto"/>
            </w:tcBorders>
          </w:tcPr>
          <w:p w:rsidR="00E65608" w:rsidRDefault="00E65608" w:rsidP="00E65608">
            <w:pPr>
              <w:jc w:val="both"/>
              <w:rPr>
                <w:rFonts w:ascii="Arial" w:hAnsi="Arial" w:cs="Arial"/>
                <w:bCs/>
                <w:i/>
                <w:iCs/>
                <w:sz w:val="16"/>
                <w:szCs w:val="16"/>
                <w:u w:val="single"/>
                <w:lang w:val="fr-FR"/>
              </w:rPr>
            </w:pPr>
            <w:r>
              <w:rPr>
                <w:rFonts w:ascii="Arial" w:hAnsi="Arial" w:cs="Arial"/>
                <w:b/>
                <w:bCs/>
                <w:i/>
                <w:iCs/>
                <w:sz w:val="16"/>
                <w:szCs w:val="16"/>
                <w:u w:val="single"/>
                <w:lang w:val="fr-FR"/>
              </w:rPr>
              <w:lastRenderedPageBreak/>
              <w:t>Composante 2</w:t>
            </w:r>
            <w:r w:rsidRPr="00BC5D15">
              <w:rPr>
                <w:rFonts w:ascii="Arial" w:hAnsi="Arial" w:cs="Arial"/>
                <w:b/>
                <w:bCs/>
                <w:i/>
                <w:iCs/>
                <w:sz w:val="16"/>
                <w:szCs w:val="16"/>
                <w:u w:val="single"/>
                <w:lang w:val="fr-FR"/>
              </w:rPr>
              <w:t>. :</w:t>
            </w:r>
            <w:r>
              <w:rPr>
                <w:rFonts w:ascii="Arial" w:hAnsi="Arial" w:cs="Arial"/>
                <w:bCs/>
                <w:i/>
                <w:iCs/>
                <w:sz w:val="16"/>
                <w:szCs w:val="16"/>
                <w:lang w:val="fr-FR"/>
              </w:rPr>
              <w:t xml:space="preserve"> </w:t>
            </w:r>
            <w:r w:rsidRPr="00496FB7">
              <w:rPr>
                <w:rFonts w:ascii="Arial" w:hAnsi="Arial" w:cs="Arial"/>
                <w:bCs/>
                <w:i/>
                <w:iCs/>
                <w:sz w:val="16"/>
                <w:szCs w:val="16"/>
                <w:u w:val="single"/>
                <w:lang w:val="fr-FR"/>
              </w:rPr>
              <w:t>Développement</w:t>
            </w:r>
            <w:r>
              <w:rPr>
                <w:rFonts w:ascii="Arial" w:hAnsi="Arial" w:cs="Arial"/>
                <w:bCs/>
                <w:i/>
                <w:iCs/>
                <w:sz w:val="16"/>
                <w:szCs w:val="16"/>
                <w:u w:val="single"/>
                <w:lang w:val="fr-FR"/>
              </w:rPr>
              <w:t xml:space="preserve"> de l’intermédiation et des marchés des services agricoles :</w:t>
            </w:r>
          </w:p>
          <w:p w:rsidR="00E65608" w:rsidRPr="003E6196" w:rsidRDefault="00E65608" w:rsidP="00E65608">
            <w:pPr>
              <w:jc w:val="both"/>
              <w:rPr>
                <w:rFonts w:ascii="Arial" w:hAnsi="Arial" w:cs="Arial"/>
                <w:bCs/>
                <w:i/>
                <w:iCs/>
                <w:sz w:val="16"/>
                <w:szCs w:val="16"/>
                <w:lang w:val="fr-FR"/>
              </w:rPr>
            </w:pPr>
          </w:p>
          <w:p w:rsidR="00E65608" w:rsidRDefault="00E65608" w:rsidP="00E65608">
            <w:pPr>
              <w:pStyle w:val="Corpsdetexte"/>
              <w:suppressAutoHyphens/>
              <w:spacing w:after="0"/>
              <w:ind w:right="57"/>
              <w:jc w:val="both"/>
              <w:rPr>
                <w:rFonts w:ascii="Arial" w:hAnsi="Arial" w:cs="Arial"/>
                <w:i/>
                <w:sz w:val="16"/>
                <w:szCs w:val="16"/>
                <w:u w:val="single"/>
                <w:lang w:val="fr-FR"/>
              </w:rPr>
            </w:pPr>
            <w:r w:rsidRPr="00CF7820">
              <w:rPr>
                <w:rFonts w:ascii="Arial" w:hAnsi="Arial" w:cs="Arial"/>
                <w:i/>
                <w:sz w:val="16"/>
                <w:szCs w:val="16"/>
                <w:u w:val="single"/>
                <w:lang w:val="fr-FR"/>
              </w:rPr>
              <w:t xml:space="preserve">(i) Développement de l’accès aux services : </w:t>
            </w:r>
          </w:p>
          <w:p w:rsidR="00CF7820" w:rsidRDefault="00CF7820" w:rsidP="00E65608">
            <w:pPr>
              <w:pStyle w:val="Corpsdetexte"/>
              <w:suppressAutoHyphens/>
              <w:spacing w:after="0"/>
              <w:ind w:right="57"/>
              <w:jc w:val="both"/>
              <w:rPr>
                <w:rFonts w:ascii="Arial" w:hAnsi="Arial" w:cs="Arial"/>
                <w:sz w:val="16"/>
                <w:szCs w:val="16"/>
                <w:u w:val="single"/>
                <w:lang w:val="fr-FR"/>
              </w:rPr>
            </w:pPr>
          </w:p>
          <w:p w:rsidR="00636F38" w:rsidRPr="00CF7820" w:rsidRDefault="00636F38" w:rsidP="00E65608">
            <w:pPr>
              <w:pStyle w:val="Corpsdetexte"/>
              <w:suppressAutoHyphens/>
              <w:spacing w:after="0"/>
              <w:ind w:right="57"/>
              <w:jc w:val="both"/>
              <w:rPr>
                <w:rFonts w:ascii="Arial" w:hAnsi="Arial" w:cs="Arial"/>
                <w:sz w:val="16"/>
                <w:szCs w:val="16"/>
                <w:u w:val="single"/>
                <w:lang w:val="fr-FR"/>
              </w:rPr>
            </w:pPr>
            <w:r w:rsidRPr="00636F38">
              <w:rPr>
                <w:rFonts w:ascii="Arial" w:hAnsi="Arial" w:cs="Arial"/>
                <w:b/>
                <w:sz w:val="16"/>
                <w:szCs w:val="16"/>
                <w:lang w:val="fr-FR"/>
              </w:rPr>
              <w:t xml:space="preserve">      </w:t>
            </w:r>
            <w:r>
              <w:rPr>
                <w:rFonts w:ascii="Arial" w:hAnsi="Arial" w:cs="Arial"/>
                <w:b/>
                <w:i/>
                <w:sz w:val="16"/>
                <w:szCs w:val="16"/>
                <w:u w:val="single"/>
                <w:lang w:val="fr-FR"/>
              </w:rPr>
              <w:t>a- Région Anosy/A</w:t>
            </w:r>
            <w:r w:rsidRPr="00200912">
              <w:rPr>
                <w:rFonts w:ascii="Arial" w:hAnsi="Arial" w:cs="Arial"/>
                <w:b/>
                <w:i/>
                <w:sz w:val="16"/>
                <w:szCs w:val="16"/>
                <w:u w:val="single"/>
                <w:lang w:val="fr-FR"/>
              </w:rPr>
              <w:t>ndroy </w:t>
            </w:r>
            <w:r w:rsidRPr="004F6619">
              <w:rPr>
                <w:rFonts w:ascii="Arial" w:hAnsi="Arial" w:cs="Arial"/>
                <w:sz w:val="16"/>
                <w:szCs w:val="16"/>
                <w:u w:val="single"/>
                <w:lang w:val="fr-FR"/>
              </w:rPr>
              <w:t>:</w:t>
            </w:r>
          </w:p>
          <w:p w:rsidR="00977166" w:rsidRDefault="00E65608" w:rsidP="00636F38">
            <w:pPr>
              <w:pStyle w:val="Corpsdetexte"/>
              <w:tabs>
                <w:tab w:val="left" w:pos="270"/>
                <w:tab w:val="left" w:pos="430"/>
              </w:tabs>
              <w:suppressAutoHyphens/>
              <w:spacing w:after="0"/>
              <w:ind w:right="57"/>
              <w:jc w:val="both"/>
              <w:rPr>
                <w:rFonts w:ascii="Arial" w:hAnsi="Arial" w:cs="Arial"/>
                <w:sz w:val="16"/>
                <w:szCs w:val="16"/>
                <w:lang w:val="fr-FR"/>
              </w:rPr>
            </w:pPr>
            <w:r>
              <w:rPr>
                <w:rFonts w:ascii="Arial" w:hAnsi="Arial" w:cs="Arial"/>
                <w:sz w:val="16"/>
                <w:szCs w:val="16"/>
                <w:lang w:val="fr-FR"/>
              </w:rPr>
              <w:t xml:space="preserve">        - </w:t>
            </w:r>
            <w:r w:rsidR="003B756A">
              <w:rPr>
                <w:rFonts w:ascii="Arial" w:hAnsi="Arial" w:cs="Arial"/>
                <w:sz w:val="16"/>
                <w:szCs w:val="16"/>
                <w:lang w:val="fr-FR"/>
              </w:rPr>
              <w:t>Tenue des réunions d’information auprès des 3 CSA de l’Anosy ayant la participation des membres du COPILO et l’équipe exécutive et portant sur les activités du CSA, les partenariats et appuis d’AROPA</w:t>
            </w:r>
            <w:r w:rsidR="00977166">
              <w:rPr>
                <w:rFonts w:ascii="Arial" w:hAnsi="Arial" w:cs="Arial"/>
                <w:sz w:val="16"/>
                <w:szCs w:val="16"/>
                <w:lang w:val="fr-FR"/>
              </w:rPr>
              <w:t xml:space="preserve"> aux CSA, restitution générale sur les demandes paysannes déjà remises au CSA ; </w:t>
            </w:r>
          </w:p>
          <w:p w:rsidR="00636F38" w:rsidRDefault="00636F38" w:rsidP="00E65608">
            <w:pPr>
              <w:pStyle w:val="Corpsdetexte"/>
              <w:tabs>
                <w:tab w:val="left" w:pos="270"/>
                <w:tab w:val="left" w:pos="430"/>
              </w:tabs>
              <w:suppressAutoHyphens/>
              <w:spacing w:after="0"/>
              <w:ind w:right="57"/>
              <w:jc w:val="both"/>
              <w:rPr>
                <w:rFonts w:ascii="Arial" w:hAnsi="Arial" w:cs="Arial"/>
                <w:sz w:val="16"/>
                <w:szCs w:val="16"/>
                <w:lang w:val="fr-FR"/>
              </w:rPr>
            </w:pPr>
          </w:p>
          <w:p w:rsidR="00F51115" w:rsidRDefault="00636F38" w:rsidP="00636F38">
            <w:pPr>
              <w:pStyle w:val="Corpsdetexte"/>
              <w:tabs>
                <w:tab w:val="left" w:pos="270"/>
                <w:tab w:val="left" w:pos="430"/>
              </w:tabs>
              <w:suppressAutoHyphens/>
              <w:spacing w:after="0"/>
              <w:ind w:right="57"/>
              <w:jc w:val="both"/>
              <w:rPr>
                <w:rFonts w:ascii="Arial" w:hAnsi="Arial" w:cs="Arial"/>
                <w:sz w:val="16"/>
                <w:szCs w:val="16"/>
                <w:u w:val="single"/>
                <w:lang w:val="fr-FR"/>
              </w:rPr>
            </w:pPr>
            <w:r w:rsidRPr="00636F38">
              <w:rPr>
                <w:rFonts w:ascii="Arial" w:hAnsi="Arial" w:cs="Arial"/>
                <w:sz w:val="16"/>
                <w:szCs w:val="16"/>
                <w:lang w:val="fr-FR"/>
              </w:rPr>
              <w:t xml:space="preserve">      </w:t>
            </w:r>
            <w:r>
              <w:rPr>
                <w:rFonts w:ascii="Arial" w:hAnsi="Arial" w:cs="Arial"/>
                <w:b/>
                <w:i/>
                <w:sz w:val="16"/>
                <w:szCs w:val="16"/>
                <w:u w:val="single"/>
                <w:lang w:val="fr-FR"/>
              </w:rPr>
              <w:t>b- Région Haute Matsiatra</w:t>
            </w:r>
            <w:r w:rsidRPr="00200912">
              <w:rPr>
                <w:rFonts w:ascii="Arial" w:hAnsi="Arial" w:cs="Arial"/>
                <w:b/>
                <w:i/>
                <w:sz w:val="16"/>
                <w:szCs w:val="16"/>
                <w:u w:val="single"/>
                <w:lang w:val="fr-FR"/>
              </w:rPr>
              <w:t> </w:t>
            </w:r>
            <w:r w:rsidRPr="004F6619">
              <w:rPr>
                <w:rFonts w:ascii="Arial" w:hAnsi="Arial" w:cs="Arial"/>
                <w:sz w:val="16"/>
                <w:szCs w:val="16"/>
                <w:u w:val="single"/>
                <w:lang w:val="fr-FR"/>
              </w:rPr>
              <w:t>:</w:t>
            </w:r>
          </w:p>
          <w:p w:rsidR="00636F38" w:rsidRDefault="00636F38" w:rsidP="00636F38">
            <w:pPr>
              <w:pStyle w:val="Corpsdetexte"/>
              <w:tabs>
                <w:tab w:val="left" w:pos="270"/>
                <w:tab w:val="left" w:pos="430"/>
              </w:tabs>
              <w:suppressAutoHyphens/>
              <w:spacing w:after="0"/>
              <w:ind w:right="57"/>
              <w:jc w:val="both"/>
              <w:rPr>
                <w:rFonts w:ascii="Arial" w:hAnsi="Arial" w:cs="Arial"/>
                <w:sz w:val="16"/>
                <w:szCs w:val="16"/>
                <w:lang w:val="fr-FR"/>
              </w:rPr>
            </w:pPr>
            <w:r>
              <w:rPr>
                <w:rFonts w:ascii="Arial" w:hAnsi="Arial" w:cs="Arial"/>
                <w:sz w:val="16"/>
                <w:szCs w:val="16"/>
                <w:lang w:val="fr-FR"/>
              </w:rPr>
              <w:t xml:space="preserve">        - Inventaire des Prestataires de service effectué via les états des lieux des CSA pour les 07 Districts dont 05 sur la Haute Matsiatra.</w:t>
            </w:r>
          </w:p>
          <w:p w:rsidR="00636F38" w:rsidRDefault="00636F38" w:rsidP="00636F38">
            <w:pPr>
              <w:pStyle w:val="Corpsdetexte"/>
              <w:tabs>
                <w:tab w:val="left" w:pos="270"/>
                <w:tab w:val="left" w:pos="430"/>
              </w:tabs>
              <w:suppressAutoHyphens/>
              <w:spacing w:after="0"/>
              <w:ind w:right="57"/>
              <w:jc w:val="both"/>
              <w:rPr>
                <w:rFonts w:ascii="Arial" w:hAnsi="Arial" w:cs="Arial"/>
                <w:sz w:val="16"/>
                <w:szCs w:val="16"/>
                <w:lang w:val="fr-FR"/>
              </w:rPr>
            </w:pPr>
            <w:r>
              <w:rPr>
                <w:rFonts w:ascii="Arial" w:hAnsi="Arial" w:cs="Arial"/>
                <w:sz w:val="16"/>
                <w:szCs w:val="16"/>
                <w:lang w:val="fr-FR"/>
              </w:rPr>
              <w:t xml:space="preserve">        - Accompagnement des CSA à la finalisation de 05 Etats des lieux dans la Région de la Haute Matsiatra.</w:t>
            </w:r>
          </w:p>
          <w:p w:rsidR="00636F38" w:rsidRDefault="00636F38" w:rsidP="00636F38">
            <w:pPr>
              <w:pStyle w:val="Corpsdetexte"/>
              <w:tabs>
                <w:tab w:val="left" w:pos="270"/>
                <w:tab w:val="left" w:pos="430"/>
              </w:tabs>
              <w:suppressAutoHyphens/>
              <w:spacing w:after="0"/>
              <w:ind w:right="57"/>
              <w:jc w:val="both"/>
              <w:rPr>
                <w:rFonts w:ascii="Arial" w:hAnsi="Arial" w:cs="Arial"/>
                <w:sz w:val="16"/>
                <w:szCs w:val="16"/>
                <w:lang w:val="fr-FR"/>
              </w:rPr>
            </w:pPr>
            <w:r>
              <w:rPr>
                <w:rFonts w:ascii="Arial" w:hAnsi="Arial" w:cs="Arial"/>
                <w:sz w:val="16"/>
                <w:szCs w:val="16"/>
                <w:lang w:val="fr-FR"/>
              </w:rPr>
              <w:t xml:space="preserve">        - Poursuite de cursus de formation des membres du CSA (03 Modules de formation réalisés pour les 07 Districts d’Anosy, de HM).</w:t>
            </w:r>
          </w:p>
          <w:p w:rsidR="00636F38" w:rsidRDefault="00636F38" w:rsidP="00636F38">
            <w:pPr>
              <w:pStyle w:val="Corpsdetexte"/>
              <w:tabs>
                <w:tab w:val="left" w:pos="270"/>
                <w:tab w:val="left" w:pos="430"/>
              </w:tabs>
              <w:suppressAutoHyphens/>
              <w:spacing w:after="0"/>
              <w:ind w:right="57"/>
              <w:jc w:val="both"/>
              <w:rPr>
                <w:rFonts w:ascii="Arial" w:hAnsi="Arial" w:cs="Arial"/>
                <w:sz w:val="16"/>
                <w:szCs w:val="16"/>
                <w:lang w:val="fr-FR"/>
              </w:rPr>
            </w:pPr>
            <w:r>
              <w:rPr>
                <w:rFonts w:ascii="Arial" w:hAnsi="Arial" w:cs="Arial"/>
                <w:sz w:val="16"/>
                <w:szCs w:val="16"/>
                <w:lang w:val="fr-FR"/>
              </w:rPr>
              <w:t xml:space="preserve">        - Animation &amp; sensibilisation des OPs et des Producteurs individuels sur la formulation des demandes à envoyer aux CSA.</w:t>
            </w:r>
          </w:p>
          <w:p w:rsidR="00636F38" w:rsidRDefault="00636F38" w:rsidP="00636F38">
            <w:pPr>
              <w:pStyle w:val="Corpsdetexte"/>
              <w:tabs>
                <w:tab w:val="left" w:pos="270"/>
                <w:tab w:val="left" w:pos="430"/>
              </w:tabs>
              <w:suppressAutoHyphens/>
              <w:spacing w:after="0"/>
              <w:ind w:right="57"/>
              <w:jc w:val="both"/>
              <w:rPr>
                <w:rFonts w:ascii="Arial" w:hAnsi="Arial" w:cs="Arial"/>
                <w:sz w:val="16"/>
                <w:szCs w:val="16"/>
                <w:lang w:val="fr-FR"/>
              </w:rPr>
            </w:pPr>
            <w:r>
              <w:rPr>
                <w:rFonts w:ascii="Arial" w:hAnsi="Arial" w:cs="Arial"/>
                <w:sz w:val="16"/>
                <w:szCs w:val="16"/>
                <w:lang w:val="fr-FR"/>
              </w:rPr>
              <w:t xml:space="preserve">        - Elaboration des projets professionnels de 17 OP avec 08 filières agricoles : 17 dossiers montés  prêts à être soumis à FRDA.</w:t>
            </w:r>
          </w:p>
          <w:p w:rsidR="00854421" w:rsidRDefault="00854421" w:rsidP="00636F38">
            <w:pPr>
              <w:pStyle w:val="Corpsdetexte"/>
              <w:tabs>
                <w:tab w:val="left" w:pos="270"/>
                <w:tab w:val="left" w:pos="430"/>
              </w:tabs>
              <w:suppressAutoHyphens/>
              <w:spacing w:after="0"/>
              <w:ind w:right="57"/>
              <w:jc w:val="both"/>
              <w:rPr>
                <w:rFonts w:ascii="Arial" w:hAnsi="Arial" w:cs="Arial"/>
                <w:sz w:val="16"/>
                <w:szCs w:val="16"/>
                <w:lang w:val="fr-FR"/>
              </w:rPr>
            </w:pPr>
          </w:p>
          <w:p w:rsidR="00636F38" w:rsidRPr="00854421" w:rsidRDefault="00854421" w:rsidP="00854421">
            <w:pPr>
              <w:pStyle w:val="Corpsdetexte"/>
              <w:tabs>
                <w:tab w:val="left" w:pos="270"/>
                <w:tab w:val="left" w:pos="430"/>
              </w:tabs>
              <w:suppressAutoHyphens/>
              <w:spacing w:after="0"/>
              <w:ind w:right="57"/>
              <w:jc w:val="both"/>
              <w:rPr>
                <w:rFonts w:ascii="Arial" w:hAnsi="Arial" w:cs="Arial"/>
                <w:sz w:val="16"/>
                <w:szCs w:val="16"/>
                <w:lang w:val="fr-FR"/>
              </w:rPr>
            </w:pPr>
            <w:r w:rsidRPr="00854421">
              <w:rPr>
                <w:rFonts w:ascii="Arial" w:hAnsi="Arial" w:cs="Arial"/>
                <w:b/>
                <w:sz w:val="16"/>
                <w:szCs w:val="16"/>
                <w:lang w:val="fr-FR"/>
              </w:rPr>
              <w:t xml:space="preserve">      </w:t>
            </w:r>
            <w:r>
              <w:rPr>
                <w:rFonts w:ascii="Arial" w:hAnsi="Arial" w:cs="Arial"/>
                <w:b/>
                <w:i/>
                <w:sz w:val="16"/>
                <w:szCs w:val="16"/>
                <w:u w:val="single"/>
                <w:lang w:val="fr-FR"/>
              </w:rPr>
              <w:t>c- Région Ihorombe</w:t>
            </w:r>
            <w:r w:rsidRPr="004F6619">
              <w:rPr>
                <w:rFonts w:ascii="Arial" w:hAnsi="Arial" w:cs="Arial"/>
                <w:sz w:val="16"/>
                <w:szCs w:val="16"/>
                <w:u w:val="single"/>
                <w:lang w:val="fr-FR"/>
              </w:rPr>
              <w:t>:</w:t>
            </w:r>
            <w:r>
              <w:rPr>
                <w:rFonts w:ascii="Arial" w:hAnsi="Arial" w:cs="Arial"/>
                <w:sz w:val="16"/>
                <w:szCs w:val="16"/>
                <w:lang w:val="fr-FR"/>
              </w:rPr>
              <w:t xml:space="preserve"> Rien à signaler.</w:t>
            </w:r>
          </w:p>
          <w:p w:rsidR="00636F38" w:rsidRDefault="00854421" w:rsidP="00636F38">
            <w:pPr>
              <w:pStyle w:val="Corpsdetexte"/>
              <w:tabs>
                <w:tab w:val="left" w:pos="270"/>
                <w:tab w:val="left" w:pos="430"/>
              </w:tabs>
              <w:suppressAutoHyphens/>
              <w:spacing w:after="0"/>
              <w:ind w:right="57"/>
              <w:jc w:val="both"/>
              <w:rPr>
                <w:rFonts w:ascii="Arial" w:hAnsi="Arial" w:cs="Arial"/>
                <w:sz w:val="16"/>
                <w:szCs w:val="16"/>
                <w:lang w:val="fr-FR"/>
              </w:rPr>
            </w:pPr>
            <w:r>
              <w:rPr>
                <w:rFonts w:ascii="Arial" w:hAnsi="Arial" w:cs="Arial"/>
                <w:sz w:val="16"/>
                <w:szCs w:val="16"/>
                <w:lang w:val="fr-FR"/>
              </w:rPr>
              <w:t xml:space="preserve">       </w:t>
            </w:r>
          </w:p>
          <w:p w:rsidR="00E65608" w:rsidRDefault="00E65608" w:rsidP="00E65608">
            <w:pPr>
              <w:pStyle w:val="Corpsdetexte"/>
              <w:suppressAutoHyphens/>
              <w:spacing w:after="0"/>
              <w:ind w:right="57"/>
              <w:jc w:val="both"/>
              <w:rPr>
                <w:rFonts w:ascii="Arial" w:hAnsi="Arial" w:cs="Arial"/>
                <w:i/>
                <w:sz w:val="16"/>
                <w:szCs w:val="16"/>
                <w:u w:val="single"/>
                <w:lang w:val="fr-FR"/>
              </w:rPr>
            </w:pPr>
            <w:r w:rsidRPr="00FF1120">
              <w:rPr>
                <w:rFonts w:ascii="Arial" w:hAnsi="Arial" w:cs="Arial"/>
                <w:i/>
                <w:sz w:val="16"/>
                <w:szCs w:val="16"/>
                <w:lang w:val="fr-FR"/>
              </w:rPr>
              <w:t>(</w:t>
            </w:r>
            <w:r w:rsidRPr="005B0D41">
              <w:rPr>
                <w:rFonts w:ascii="Arial" w:hAnsi="Arial" w:cs="Arial"/>
                <w:i/>
                <w:sz w:val="16"/>
                <w:szCs w:val="16"/>
                <w:u w:val="single"/>
                <w:lang w:val="fr-FR"/>
              </w:rPr>
              <w:t>ii)</w:t>
            </w:r>
            <w:r w:rsidRPr="005B0D41">
              <w:rPr>
                <w:rFonts w:ascii="Arial" w:hAnsi="Arial" w:cs="Arial"/>
                <w:sz w:val="16"/>
                <w:szCs w:val="16"/>
                <w:u w:val="single"/>
                <w:lang w:val="fr-FR"/>
              </w:rPr>
              <w:t xml:space="preserve"> </w:t>
            </w:r>
            <w:r w:rsidRPr="005B0D41">
              <w:rPr>
                <w:rFonts w:ascii="Arial" w:hAnsi="Arial" w:cs="Arial"/>
                <w:i/>
                <w:sz w:val="16"/>
                <w:szCs w:val="16"/>
                <w:u w:val="single"/>
                <w:lang w:val="fr-FR"/>
              </w:rPr>
              <w:t>Appui au développement régional des services aux Producteurs :</w:t>
            </w:r>
          </w:p>
          <w:p w:rsidR="005B0D41" w:rsidRDefault="005B0D41" w:rsidP="00E65608">
            <w:pPr>
              <w:pStyle w:val="Corpsdetexte"/>
              <w:suppressAutoHyphens/>
              <w:spacing w:after="0"/>
              <w:ind w:right="57"/>
              <w:jc w:val="both"/>
              <w:rPr>
                <w:rFonts w:ascii="Arial" w:hAnsi="Arial" w:cs="Arial"/>
                <w:sz w:val="16"/>
                <w:szCs w:val="16"/>
                <w:u w:val="single"/>
                <w:lang w:val="fr-FR"/>
              </w:rPr>
            </w:pPr>
          </w:p>
          <w:p w:rsidR="00000000" w:rsidRDefault="005B0D41">
            <w:pPr>
              <w:pStyle w:val="Corpsdetexte"/>
              <w:numPr>
                <w:ilvl w:val="0"/>
                <w:numId w:val="26"/>
              </w:numPr>
              <w:tabs>
                <w:tab w:val="left" w:pos="280"/>
              </w:tabs>
              <w:suppressAutoHyphens/>
              <w:spacing w:after="0"/>
              <w:ind w:right="57"/>
              <w:jc w:val="both"/>
              <w:rPr>
                <w:rFonts w:ascii="Arial" w:hAnsi="Arial" w:cs="Arial"/>
                <w:sz w:val="16"/>
                <w:szCs w:val="16"/>
                <w:lang w:val="fr-FR"/>
              </w:rPr>
            </w:pPr>
            <w:r>
              <w:rPr>
                <w:rFonts w:ascii="Arial" w:hAnsi="Arial" w:cs="Arial"/>
                <w:b/>
                <w:i/>
                <w:sz w:val="16"/>
                <w:szCs w:val="16"/>
                <w:u w:val="single"/>
                <w:lang w:val="fr-FR"/>
              </w:rPr>
              <w:lastRenderedPageBreak/>
              <w:t>Région Anosy/A</w:t>
            </w:r>
            <w:r w:rsidRPr="00200912">
              <w:rPr>
                <w:rFonts w:ascii="Arial" w:hAnsi="Arial" w:cs="Arial"/>
                <w:b/>
                <w:i/>
                <w:sz w:val="16"/>
                <w:szCs w:val="16"/>
                <w:u w:val="single"/>
                <w:lang w:val="fr-FR"/>
              </w:rPr>
              <w:t>ndroy </w:t>
            </w:r>
            <w:r w:rsidRPr="004F6619">
              <w:rPr>
                <w:rFonts w:ascii="Arial" w:hAnsi="Arial" w:cs="Arial"/>
                <w:sz w:val="16"/>
                <w:szCs w:val="16"/>
                <w:u w:val="single"/>
                <w:lang w:val="fr-FR"/>
              </w:rPr>
              <w:t>:</w:t>
            </w:r>
            <w:r>
              <w:rPr>
                <w:rFonts w:ascii="Arial" w:hAnsi="Arial" w:cs="Arial"/>
                <w:sz w:val="16"/>
                <w:szCs w:val="16"/>
                <w:lang w:val="fr-FR"/>
              </w:rPr>
              <w:t xml:space="preserve"> </w:t>
            </w:r>
          </w:p>
          <w:p w:rsidR="00000000" w:rsidRPr="00D8528B" w:rsidRDefault="00B14C3B">
            <w:pPr>
              <w:pStyle w:val="Corpsdetexte"/>
              <w:tabs>
                <w:tab w:val="left" w:pos="280"/>
              </w:tabs>
              <w:suppressAutoHyphens/>
              <w:spacing w:after="0"/>
              <w:ind w:left="270" w:right="57"/>
              <w:jc w:val="both"/>
              <w:rPr>
                <w:rFonts w:ascii="Arial" w:hAnsi="Arial" w:cs="Arial"/>
                <w:b/>
                <w:sz w:val="16"/>
                <w:szCs w:val="16"/>
                <w:lang w:val="fr-FR"/>
              </w:rPr>
            </w:pPr>
          </w:p>
          <w:p w:rsidR="00000000" w:rsidRPr="00D8528B" w:rsidRDefault="00977166">
            <w:pPr>
              <w:pStyle w:val="Corpsdetexte"/>
              <w:tabs>
                <w:tab w:val="left" w:pos="280"/>
              </w:tabs>
              <w:suppressAutoHyphens/>
              <w:spacing w:after="0"/>
              <w:ind w:left="270" w:right="57"/>
              <w:jc w:val="both"/>
              <w:rPr>
                <w:rFonts w:ascii="Arial" w:hAnsi="Arial" w:cs="Arial"/>
                <w:sz w:val="16"/>
                <w:szCs w:val="16"/>
                <w:lang w:val="fr-FR"/>
              </w:rPr>
            </w:pPr>
            <w:r w:rsidRPr="00D8528B">
              <w:rPr>
                <w:rFonts w:ascii="Arial" w:hAnsi="Arial" w:cs="Arial"/>
                <w:sz w:val="16"/>
                <w:szCs w:val="16"/>
                <w:lang w:val="fr-FR"/>
              </w:rPr>
              <w:t>Réunion de travail avec le centre régional de formation professionnelle et technique de l’Anosy sur les éventuelles collaborations en termes de renforcement des producteurs et réorientation du centre aux appuis au secteur primaire ;</w:t>
            </w:r>
          </w:p>
          <w:p w:rsidR="00000000" w:rsidRPr="00D8528B" w:rsidRDefault="00B778C5">
            <w:pPr>
              <w:pStyle w:val="Corpsdetexte"/>
              <w:tabs>
                <w:tab w:val="left" w:pos="280"/>
              </w:tabs>
              <w:suppressAutoHyphens/>
              <w:spacing w:after="0"/>
              <w:ind w:left="270" w:right="57"/>
              <w:jc w:val="both"/>
              <w:rPr>
                <w:rFonts w:ascii="Arial" w:hAnsi="Arial" w:cs="Arial"/>
                <w:sz w:val="16"/>
                <w:szCs w:val="16"/>
                <w:lang w:val="fr-FR"/>
              </w:rPr>
            </w:pPr>
            <w:r w:rsidRPr="00D8528B">
              <w:rPr>
                <w:rFonts w:ascii="Arial" w:hAnsi="Arial" w:cs="Arial"/>
                <w:sz w:val="16"/>
                <w:szCs w:val="16"/>
                <w:lang w:val="fr-FR"/>
              </w:rPr>
              <w:t xml:space="preserve">Passation de contrat avec un PS et démarrage des activités de communications radiodiffusées pour 4 radios locales ; </w:t>
            </w:r>
          </w:p>
          <w:p w:rsidR="005B0D41" w:rsidRDefault="005B0D41" w:rsidP="005B0D41">
            <w:pPr>
              <w:pStyle w:val="Corpsdetexte"/>
              <w:tabs>
                <w:tab w:val="left" w:pos="280"/>
              </w:tabs>
              <w:suppressAutoHyphens/>
              <w:spacing w:after="0"/>
              <w:ind w:right="57"/>
              <w:jc w:val="both"/>
              <w:rPr>
                <w:rFonts w:ascii="Arial" w:hAnsi="Arial" w:cs="Arial"/>
                <w:sz w:val="16"/>
                <w:szCs w:val="16"/>
                <w:lang w:val="fr-FR"/>
              </w:rPr>
            </w:pPr>
            <w:r>
              <w:rPr>
                <w:rFonts w:ascii="Arial" w:hAnsi="Arial" w:cs="Arial"/>
                <w:sz w:val="16"/>
                <w:szCs w:val="16"/>
                <w:lang w:val="fr-FR"/>
              </w:rPr>
              <w:t xml:space="preserve"> </w:t>
            </w:r>
          </w:p>
          <w:p w:rsidR="005B0D41" w:rsidRPr="005B0D41" w:rsidRDefault="005B0D41" w:rsidP="005B0D41">
            <w:pPr>
              <w:pStyle w:val="Corpsdetexte"/>
              <w:tabs>
                <w:tab w:val="left" w:pos="280"/>
              </w:tabs>
              <w:suppressAutoHyphens/>
              <w:spacing w:after="0"/>
              <w:ind w:right="57"/>
              <w:jc w:val="both"/>
              <w:rPr>
                <w:rFonts w:ascii="Arial" w:hAnsi="Arial" w:cs="Arial"/>
                <w:sz w:val="16"/>
                <w:szCs w:val="16"/>
                <w:lang w:val="fr-FR"/>
              </w:rPr>
            </w:pPr>
            <w:r w:rsidRPr="005B0D41">
              <w:rPr>
                <w:rFonts w:ascii="Arial" w:hAnsi="Arial" w:cs="Arial"/>
                <w:b/>
                <w:i/>
                <w:sz w:val="16"/>
                <w:szCs w:val="16"/>
                <w:lang w:val="fr-FR"/>
              </w:rPr>
              <w:t xml:space="preserve">      </w:t>
            </w:r>
            <w:r>
              <w:rPr>
                <w:rFonts w:ascii="Arial" w:hAnsi="Arial" w:cs="Arial"/>
                <w:b/>
                <w:i/>
                <w:sz w:val="16"/>
                <w:szCs w:val="16"/>
                <w:u w:val="single"/>
                <w:lang w:val="fr-FR"/>
              </w:rPr>
              <w:t>b- Région Haute Matsiatra</w:t>
            </w:r>
            <w:r w:rsidRPr="00200912">
              <w:rPr>
                <w:rFonts w:ascii="Arial" w:hAnsi="Arial" w:cs="Arial"/>
                <w:b/>
                <w:i/>
                <w:sz w:val="16"/>
                <w:szCs w:val="16"/>
                <w:u w:val="single"/>
                <w:lang w:val="fr-FR"/>
              </w:rPr>
              <w:t> </w:t>
            </w:r>
            <w:r w:rsidRPr="004F6619">
              <w:rPr>
                <w:rFonts w:ascii="Arial" w:hAnsi="Arial" w:cs="Arial"/>
                <w:sz w:val="16"/>
                <w:szCs w:val="16"/>
                <w:u w:val="single"/>
                <w:lang w:val="fr-FR"/>
              </w:rPr>
              <w:t>:</w:t>
            </w:r>
          </w:p>
          <w:p w:rsidR="008E1B88" w:rsidRDefault="008E1B88" w:rsidP="008E1B88">
            <w:pPr>
              <w:pStyle w:val="Corpsdetexte"/>
              <w:numPr>
                <w:ilvl w:val="0"/>
                <w:numId w:val="19"/>
              </w:numPr>
              <w:tabs>
                <w:tab w:val="left" w:pos="410"/>
              </w:tabs>
              <w:suppressAutoHyphens/>
              <w:spacing w:after="0"/>
              <w:ind w:right="57"/>
              <w:jc w:val="both"/>
              <w:rPr>
                <w:rFonts w:ascii="Arial" w:hAnsi="Arial" w:cs="Arial"/>
                <w:sz w:val="16"/>
                <w:szCs w:val="16"/>
                <w:lang w:val="fr-FR"/>
              </w:rPr>
            </w:pPr>
            <w:r>
              <w:rPr>
                <w:rFonts w:ascii="Arial" w:hAnsi="Arial" w:cs="Arial"/>
                <w:sz w:val="16"/>
                <w:szCs w:val="16"/>
                <w:lang w:val="fr-FR"/>
              </w:rPr>
              <w:t xml:space="preserve">Elaboration de stratégie de communication CSA : 03 fiches techniques élaborées, </w:t>
            </w:r>
            <w:r w:rsidR="00EC2D9D">
              <w:rPr>
                <w:rFonts w:ascii="Arial" w:hAnsi="Arial" w:cs="Arial"/>
                <w:sz w:val="16"/>
                <w:szCs w:val="16"/>
                <w:lang w:val="fr-FR"/>
              </w:rPr>
              <w:t>insertion articles CSA dans les journaux Soa Fihary, et voix des Paysans.</w:t>
            </w:r>
          </w:p>
          <w:p w:rsidR="00EC2D9D" w:rsidRDefault="00EC2D9D" w:rsidP="008E1B88">
            <w:pPr>
              <w:pStyle w:val="Corpsdetexte"/>
              <w:numPr>
                <w:ilvl w:val="0"/>
                <w:numId w:val="19"/>
              </w:numPr>
              <w:tabs>
                <w:tab w:val="left" w:pos="410"/>
              </w:tabs>
              <w:suppressAutoHyphens/>
              <w:spacing w:after="0"/>
              <w:ind w:right="57"/>
              <w:jc w:val="both"/>
              <w:rPr>
                <w:rFonts w:ascii="Arial" w:hAnsi="Arial" w:cs="Arial"/>
                <w:sz w:val="16"/>
                <w:szCs w:val="16"/>
                <w:lang w:val="fr-FR"/>
              </w:rPr>
            </w:pPr>
            <w:r>
              <w:rPr>
                <w:rFonts w:ascii="Arial" w:hAnsi="Arial" w:cs="Arial"/>
                <w:sz w:val="16"/>
                <w:szCs w:val="16"/>
                <w:lang w:val="fr-FR"/>
              </w:rPr>
              <w:t>Tenues des réunions périodiques des</w:t>
            </w:r>
            <w:r w:rsidR="002112A6">
              <w:rPr>
                <w:rFonts w:ascii="Arial" w:hAnsi="Arial" w:cs="Arial"/>
                <w:sz w:val="16"/>
                <w:szCs w:val="16"/>
                <w:lang w:val="fr-FR"/>
              </w:rPr>
              <w:t xml:space="preserve"> CSA avec le SRVAAOP et le DRDR </w:t>
            </w:r>
            <w:r>
              <w:rPr>
                <w:rFonts w:ascii="Arial" w:hAnsi="Arial" w:cs="Arial"/>
                <w:sz w:val="16"/>
                <w:szCs w:val="16"/>
                <w:lang w:val="fr-FR"/>
              </w:rPr>
              <w:t>pour la Région HM.</w:t>
            </w:r>
          </w:p>
          <w:p w:rsidR="005B0D41" w:rsidRDefault="005B0D41" w:rsidP="005B0D41">
            <w:pPr>
              <w:pStyle w:val="Corpsdetexte"/>
              <w:tabs>
                <w:tab w:val="left" w:pos="410"/>
              </w:tabs>
              <w:suppressAutoHyphens/>
              <w:spacing w:after="0"/>
              <w:ind w:left="720" w:right="57"/>
              <w:jc w:val="both"/>
              <w:rPr>
                <w:rFonts w:ascii="Arial" w:hAnsi="Arial" w:cs="Arial"/>
                <w:sz w:val="16"/>
                <w:szCs w:val="16"/>
                <w:lang w:val="fr-FR"/>
              </w:rPr>
            </w:pPr>
          </w:p>
          <w:p w:rsidR="00686B41" w:rsidRPr="005B0D41" w:rsidRDefault="005B0D41" w:rsidP="005B0D41">
            <w:pPr>
              <w:pStyle w:val="Corpsdetexte2"/>
              <w:tabs>
                <w:tab w:val="left" w:pos="300"/>
              </w:tabs>
              <w:jc w:val="both"/>
              <w:rPr>
                <w:rFonts w:ascii="Arial" w:hAnsi="Arial" w:cs="Arial"/>
                <w:bCs/>
              </w:rPr>
            </w:pPr>
            <w:r w:rsidRPr="005B0D41">
              <w:rPr>
                <w:rFonts w:ascii="Arial" w:hAnsi="Arial" w:cs="Arial"/>
                <w:b/>
                <w:i/>
              </w:rPr>
              <w:t xml:space="preserve">       </w:t>
            </w:r>
            <w:r>
              <w:rPr>
                <w:rFonts w:ascii="Arial" w:hAnsi="Arial" w:cs="Arial"/>
                <w:b/>
                <w:i/>
                <w:u w:val="single"/>
              </w:rPr>
              <w:t>c- Région Ihorombe</w:t>
            </w:r>
            <w:r w:rsidRPr="00200912">
              <w:rPr>
                <w:rFonts w:ascii="Arial" w:hAnsi="Arial" w:cs="Arial"/>
                <w:b/>
                <w:i/>
                <w:u w:val="single"/>
              </w:rPr>
              <w:t> </w:t>
            </w:r>
            <w:r w:rsidRPr="004F6619">
              <w:rPr>
                <w:rFonts w:ascii="Arial" w:hAnsi="Arial" w:cs="Arial"/>
                <w:u w:val="single"/>
              </w:rPr>
              <w:t>:</w:t>
            </w:r>
            <w:r>
              <w:rPr>
                <w:rFonts w:ascii="Arial" w:hAnsi="Arial" w:cs="Arial"/>
              </w:rPr>
              <w:t xml:space="preserve"> Rien à signaler.</w:t>
            </w:r>
          </w:p>
          <w:p w:rsidR="005B0D41" w:rsidRDefault="005B0D41" w:rsidP="008F5CE3">
            <w:pPr>
              <w:pStyle w:val="Corpsdetexte2"/>
              <w:jc w:val="both"/>
              <w:rPr>
                <w:rFonts w:ascii="Arial" w:hAnsi="Arial" w:cs="Arial"/>
                <w:bCs/>
              </w:rPr>
            </w:pPr>
          </w:p>
        </w:tc>
      </w:tr>
      <w:tr w:rsidR="000320CE" w:rsidRPr="00361224">
        <w:tc>
          <w:tcPr>
            <w:tcW w:w="10368" w:type="dxa"/>
            <w:tcBorders>
              <w:top w:val="dotted" w:sz="4" w:space="0" w:color="auto"/>
              <w:left w:val="single" w:sz="12" w:space="0" w:color="auto"/>
              <w:bottom w:val="dotted" w:sz="4" w:space="0" w:color="auto"/>
              <w:right w:val="single" w:sz="12" w:space="0" w:color="auto"/>
            </w:tcBorders>
          </w:tcPr>
          <w:p w:rsidR="00D71F49" w:rsidRDefault="00D71F49" w:rsidP="00D71F49">
            <w:pPr>
              <w:jc w:val="both"/>
              <w:rPr>
                <w:rFonts w:ascii="Arial" w:hAnsi="Arial" w:cs="Arial"/>
                <w:bCs/>
                <w:i/>
                <w:iCs/>
                <w:sz w:val="16"/>
                <w:szCs w:val="16"/>
                <w:u w:val="single"/>
                <w:lang w:val="fr-FR"/>
              </w:rPr>
            </w:pPr>
            <w:r>
              <w:rPr>
                <w:rFonts w:ascii="Arial" w:hAnsi="Arial" w:cs="Arial"/>
                <w:b/>
                <w:bCs/>
                <w:i/>
                <w:iCs/>
                <w:sz w:val="16"/>
                <w:szCs w:val="16"/>
                <w:u w:val="single"/>
                <w:lang w:val="fr-FR"/>
              </w:rPr>
              <w:lastRenderedPageBreak/>
              <w:t>Composante 3</w:t>
            </w:r>
            <w:r w:rsidRPr="00BC5D15">
              <w:rPr>
                <w:rFonts w:ascii="Arial" w:hAnsi="Arial" w:cs="Arial"/>
                <w:b/>
                <w:bCs/>
                <w:i/>
                <w:iCs/>
                <w:sz w:val="16"/>
                <w:szCs w:val="16"/>
                <w:u w:val="single"/>
                <w:lang w:val="fr-FR"/>
              </w:rPr>
              <w:t>. :</w:t>
            </w:r>
            <w:r>
              <w:rPr>
                <w:rFonts w:ascii="Arial" w:hAnsi="Arial" w:cs="Arial"/>
                <w:bCs/>
                <w:i/>
                <w:iCs/>
                <w:sz w:val="16"/>
                <w:szCs w:val="16"/>
                <w:lang w:val="fr-FR"/>
              </w:rPr>
              <w:t xml:space="preserve"> </w:t>
            </w:r>
            <w:r w:rsidRPr="00496FB7">
              <w:rPr>
                <w:rFonts w:ascii="Arial" w:hAnsi="Arial" w:cs="Arial"/>
                <w:bCs/>
                <w:i/>
                <w:iCs/>
                <w:sz w:val="16"/>
                <w:szCs w:val="16"/>
                <w:u w:val="single"/>
                <w:lang w:val="fr-FR"/>
              </w:rPr>
              <w:t>Appui au financement de la production et des services agricoles:</w:t>
            </w:r>
          </w:p>
          <w:p w:rsidR="00D71F49" w:rsidRPr="003E6196" w:rsidRDefault="00D71F49" w:rsidP="00D71F49">
            <w:pPr>
              <w:jc w:val="both"/>
              <w:rPr>
                <w:rFonts w:ascii="Arial" w:hAnsi="Arial" w:cs="Arial"/>
                <w:bCs/>
                <w:i/>
                <w:iCs/>
                <w:sz w:val="16"/>
                <w:szCs w:val="16"/>
                <w:lang w:val="fr-FR"/>
              </w:rPr>
            </w:pPr>
          </w:p>
          <w:p w:rsidR="00D71F49" w:rsidRDefault="00D71F49" w:rsidP="00D71F49">
            <w:pPr>
              <w:pStyle w:val="Corpsdetexte"/>
              <w:suppressAutoHyphens/>
              <w:spacing w:after="0"/>
              <w:ind w:right="57"/>
              <w:jc w:val="both"/>
              <w:rPr>
                <w:rFonts w:ascii="Arial" w:hAnsi="Arial" w:cs="Arial"/>
                <w:sz w:val="16"/>
                <w:szCs w:val="16"/>
                <w:lang w:val="fr-FR"/>
              </w:rPr>
            </w:pPr>
            <w:r w:rsidRPr="003E6196">
              <w:rPr>
                <w:rFonts w:ascii="Arial" w:hAnsi="Arial" w:cs="Arial"/>
                <w:i/>
                <w:sz w:val="16"/>
                <w:szCs w:val="16"/>
                <w:lang w:val="fr-FR"/>
              </w:rPr>
              <w:t xml:space="preserve">(i) </w:t>
            </w:r>
            <w:r>
              <w:rPr>
                <w:rFonts w:ascii="Arial" w:hAnsi="Arial" w:cs="Arial"/>
                <w:i/>
                <w:sz w:val="16"/>
                <w:szCs w:val="16"/>
                <w:lang w:val="fr-FR"/>
              </w:rPr>
              <w:t>Appui à la mise en place de FRDA et CROA :</w:t>
            </w:r>
            <w:r>
              <w:rPr>
                <w:rFonts w:ascii="Arial" w:hAnsi="Arial" w:cs="Arial"/>
                <w:sz w:val="16"/>
                <w:szCs w:val="16"/>
                <w:lang w:val="fr-FR"/>
              </w:rPr>
              <w:t xml:space="preserve"> Opérationnalisation du FRDA pilote, Mécanisme de financement AROPA.</w:t>
            </w:r>
          </w:p>
          <w:p w:rsidR="00E14E82" w:rsidDel="00B778C5" w:rsidRDefault="00FA621B" w:rsidP="00D71F49">
            <w:pPr>
              <w:pStyle w:val="Corpsdetexte"/>
              <w:suppressAutoHyphens/>
              <w:spacing w:after="0"/>
              <w:ind w:right="57"/>
              <w:jc w:val="both"/>
              <w:rPr>
                <w:del w:id="1" w:author="ATN" w:date="2009-08-01T22:38:00Z"/>
                <w:rFonts w:ascii="Arial" w:hAnsi="Arial" w:cs="Arial"/>
                <w:sz w:val="16"/>
                <w:szCs w:val="16"/>
                <w:lang w:val="fr-FR"/>
              </w:rPr>
            </w:pPr>
            <w:r>
              <w:rPr>
                <w:rFonts w:ascii="Arial" w:hAnsi="Arial" w:cs="Arial"/>
                <w:sz w:val="16"/>
                <w:szCs w:val="16"/>
                <w:lang w:val="fr-FR"/>
              </w:rPr>
              <w:t xml:space="preserve">        </w:t>
            </w:r>
          </w:p>
          <w:p w:rsidR="00D71F49" w:rsidRDefault="00D71F49" w:rsidP="00D71F49">
            <w:pPr>
              <w:pStyle w:val="Corpsdetexte"/>
              <w:suppressAutoHyphens/>
              <w:spacing w:after="0"/>
              <w:ind w:right="57"/>
              <w:jc w:val="both"/>
              <w:rPr>
                <w:rFonts w:ascii="Arial" w:hAnsi="Arial" w:cs="Arial"/>
                <w:sz w:val="16"/>
                <w:szCs w:val="16"/>
                <w:lang w:val="fr-FR"/>
              </w:rPr>
            </w:pPr>
            <w:r w:rsidRPr="00FF1120">
              <w:rPr>
                <w:rFonts w:ascii="Arial" w:hAnsi="Arial" w:cs="Arial"/>
                <w:i/>
                <w:sz w:val="16"/>
                <w:szCs w:val="16"/>
                <w:lang w:val="fr-FR"/>
              </w:rPr>
              <w:t>(ii)</w:t>
            </w:r>
            <w:r w:rsidRPr="00496FB7">
              <w:rPr>
                <w:rFonts w:ascii="Arial" w:hAnsi="Arial" w:cs="Arial"/>
                <w:i/>
                <w:sz w:val="16"/>
                <w:szCs w:val="16"/>
                <w:lang w:val="fr-FR"/>
              </w:rPr>
              <w:t>Financement des</w:t>
            </w:r>
            <w:r>
              <w:rPr>
                <w:rFonts w:ascii="Arial" w:hAnsi="Arial" w:cs="Arial"/>
                <w:i/>
                <w:sz w:val="16"/>
                <w:szCs w:val="16"/>
                <w:lang w:val="fr-FR"/>
              </w:rPr>
              <w:t xml:space="preserve"> services et des activités au niveau régional et local :</w:t>
            </w:r>
            <w:r>
              <w:rPr>
                <w:rFonts w:ascii="Arial" w:hAnsi="Arial" w:cs="Arial"/>
                <w:sz w:val="16"/>
                <w:szCs w:val="16"/>
                <w:lang w:val="fr-FR"/>
              </w:rPr>
              <w:t xml:space="preserve"> Financement des services et appuis conseils, Appui à l’extension de couverture et développement des réseaux IMF, Aide au démarrage des microprojets, Infrastructures et équipements productifs.</w:t>
            </w:r>
          </w:p>
          <w:p w:rsidR="00E14E82" w:rsidRDefault="00E14E82" w:rsidP="00D71F49">
            <w:pPr>
              <w:pStyle w:val="Corpsdetexte"/>
              <w:suppressAutoHyphens/>
              <w:spacing w:after="0"/>
              <w:ind w:right="57"/>
              <w:jc w:val="both"/>
              <w:rPr>
                <w:rFonts w:ascii="Arial" w:hAnsi="Arial" w:cs="Arial"/>
                <w:sz w:val="16"/>
                <w:szCs w:val="16"/>
                <w:lang w:val="fr-FR"/>
              </w:rPr>
            </w:pPr>
          </w:p>
          <w:p w:rsidR="00FA621B" w:rsidRDefault="002112A6" w:rsidP="002112A6">
            <w:pPr>
              <w:pStyle w:val="Corpsdetexte"/>
              <w:tabs>
                <w:tab w:val="left" w:pos="430"/>
              </w:tabs>
              <w:suppressAutoHyphens/>
              <w:spacing w:after="0"/>
              <w:ind w:right="57"/>
              <w:jc w:val="both"/>
              <w:rPr>
                <w:rFonts w:ascii="Arial" w:hAnsi="Arial" w:cs="Arial"/>
                <w:sz w:val="16"/>
                <w:szCs w:val="16"/>
                <w:lang w:val="fr-FR"/>
              </w:rPr>
            </w:pPr>
            <w:r w:rsidRPr="002112A6">
              <w:rPr>
                <w:rFonts w:ascii="Arial" w:hAnsi="Arial" w:cs="Arial"/>
                <w:sz w:val="16"/>
                <w:szCs w:val="16"/>
                <w:lang w:val="fr-FR"/>
              </w:rPr>
              <w:t xml:space="preserve">       </w:t>
            </w:r>
            <w:r>
              <w:rPr>
                <w:rFonts w:ascii="Arial" w:hAnsi="Arial" w:cs="Arial"/>
                <w:b/>
                <w:i/>
                <w:sz w:val="16"/>
                <w:szCs w:val="16"/>
                <w:u w:val="single"/>
                <w:lang w:val="fr-FR"/>
              </w:rPr>
              <w:t>a- Région Anosy/A</w:t>
            </w:r>
            <w:r w:rsidRPr="00200912">
              <w:rPr>
                <w:rFonts w:ascii="Arial" w:hAnsi="Arial" w:cs="Arial"/>
                <w:b/>
                <w:i/>
                <w:sz w:val="16"/>
                <w:szCs w:val="16"/>
                <w:u w:val="single"/>
                <w:lang w:val="fr-FR"/>
              </w:rPr>
              <w:t>ndroy </w:t>
            </w:r>
            <w:r w:rsidRPr="004F6619">
              <w:rPr>
                <w:rFonts w:ascii="Arial" w:hAnsi="Arial" w:cs="Arial"/>
                <w:sz w:val="16"/>
                <w:szCs w:val="16"/>
                <w:u w:val="single"/>
                <w:lang w:val="fr-FR"/>
              </w:rPr>
              <w:t>:</w:t>
            </w:r>
          </w:p>
          <w:p w:rsidR="00FA621B" w:rsidRDefault="00B778C5" w:rsidP="00FA621B">
            <w:pPr>
              <w:pStyle w:val="Paragraphedeliste"/>
              <w:numPr>
                <w:ilvl w:val="0"/>
                <w:numId w:val="19"/>
              </w:numPr>
              <w:jc w:val="both"/>
              <w:rPr>
                <w:rFonts w:ascii="Arial" w:hAnsi="Arial" w:cs="Arial"/>
                <w:sz w:val="16"/>
                <w:szCs w:val="22"/>
                <w:lang w:val="fr-FR" w:eastAsia="pl-PL"/>
              </w:rPr>
            </w:pPr>
            <w:r>
              <w:rPr>
                <w:rFonts w:ascii="Arial" w:hAnsi="Arial" w:cs="Arial"/>
                <w:sz w:val="16"/>
                <w:szCs w:val="22"/>
                <w:lang w:val="fr-FR" w:eastAsia="pl-PL"/>
              </w:rPr>
              <w:t>Réunions de travail avec  la mutuelle</w:t>
            </w:r>
            <w:r w:rsidR="00FA621B">
              <w:rPr>
                <w:rFonts w:ascii="Arial" w:hAnsi="Arial" w:cs="Arial"/>
                <w:sz w:val="16"/>
                <w:szCs w:val="22"/>
                <w:lang w:val="fr-FR" w:eastAsia="pl-PL"/>
              </w:rPr>
              <w:t xml:space="preserve"> FIVOY </w:t>
            </w:r>
            <w:r>
              <w:rPr>
                <w:rFonts w:ascii="Arial" w:hAnsi="Arial" w:cs="Arial"/>
                <w:sz w:val="16"/>
                <w:szCs w:val="22"/>
                <w:lang w:val="fr-FR" w:eastAsia="pl-PL"/>
              </w:rPr>
              <w:t>sur le plan d</w:t>
            </w:r>
            <w:r w:rsidR="00FA621B">
              <w:rPr>
                <w:rFonts w:ascii="Arial" w:hAnsi="Arial" w:cs="Arial"/>
                <w:sz w:val="16"/>
                <w:szCs w:val="22"/>
                <w:lang w:val="fr-FR" w:eastAsia="pl-PL"/>
              </w:rPr>
              <w:t xml:space="preserve">’extension du réseau  </w:t>
            </w:r>
            <w:r>
              <w:rPr>
                <w:rFonts w:ascii="Arial" w:hAnsi="Arial" w:cs="Arial"/>
                <w:sz w:val="16"/>
                <w:szCs w:val="22"/>
                <w:lang w:val="fr-FR" w:eastAsia="pl-PL"/>
              </w:rPr>
              <w:t>dans certaines zones et sur le développement des produits financiers</w:t>
            </w:r>
            <w:r w:rsidR="00FA621B">
              <w:rPr>
                <w:rFonts w:ascii="Arial" w:hAnsi="Arial" w:cs="Arial"/>
                <w:sz w:val="16"/>
                <w:szCs w:val="22"/>
                <w:lang w:val="fr-FR" w:eastAsia="pl-PL"/>
              </w:rPr>
              <w:t>.</w:t>
            </w:r>
          </w:p>
          <w:p w:rsidR="00EB1ACD" w:rsidRDefault="00FA621B" w:rsidP="00FA621B">
            <w:pPr>
              <w:pStyle w:val="Paragraphedeliste"/>
              <w:numPr>
                <w:ilvl w:val="0"/>
                <w:numId w:val="19"/>
              </w:numPr>
              <w:jc w:val="both"/>
              <w:rPr>
                <w:rFonts w:ascii="Arial" w:hAnsi="Arial" w:cs="Arial"/>
                <w:sz w:val="16"/>
                <w:szCs w:val="22"/>
                <w:lang w:val="fr-FR" w:eastAsia="pl-PL"/>
              </w:rPr>
            </w:pPr>
            <w:r>
              <w:rPr>
                <w:rFonts w:ascii="Arial" w:hAnsi="Arial" w:cs="Arial"/>
                <w:sz w:val="16"/>
                <w:szCs w:val="22"/>
                <w:lang w:val="fr-FR" w:eastAsia="pl-PL"/>
              </w:rPr>
              <w:t>Initiation d</w:t>
            </w:r>
            <w:r w:rsidR="00B778C5">
              <w:rPr>
                <w:rFonts w:ascii="Arial" w:hAnsi="Arial" w:cs="Arial"/>
                <w:sz w:val="16"/>
                <w:szCs w:val="22"/>
                <w:lang w:val="fr-FR" w:eastAsia="pl-PL"/>
              </w:rPr>
              <w:t>es appuis du</w:t>
            </w:r>
            <w:r>
              <w:rPr>
                <w:rFonts w:ascii="Arial" w:hAnsi="Arial" w:cs="Arial"/>
                <w:sz w:val="16"/>
                <w:szCs w:val="22"/>
                <w:lang w:val="fr-FR" w:eastAsia="pl-PL"/>
              </w:rPr>
              <w:t xml:space="preserve"> projet </w:t>
            </w:r>
            <w:r w:rsidR="00B778C5">
              <w:rPr>
                <w:rFonts w:ascii="Arial" w:hAnsi="Arial" w:cs="Arial"/>
                <w:sz w:val="16"/>
                <w:szCs w:val="22"/>
                <w:lang w:val="fr-FR" w:eastAsia="pl-PL"/>
              </w:rPr>
              <w:t xml:space="preserve">à la </w:t>
            </w:r>
            <w:r w:rsidR="002112A6">
              <w:rPr>
                <w:rFonts w:ascii="Arial" w:hAnsi="Arial" w:cs="Arial"/>
                <w:sz w:val="16"/>
                <w:szCs w:val="22"/>
                <w:lang w:val="fr-FR" w:eastAsia="pl-PL"/>
              </w:rPr>
              <w:t xml:space="preserve"> production </w:t>
            </w:r>
            <w:r>
              <w:rPr>
                <w:rFonts w:ascii="Arial" w:hAnsi="Arial" w:cs="Arial"/>
                <w:sz w:val="16"/>
                <w:szCs w:val="22"/>
                <w:lang w:val="fr-FR" w:eastAsia="pl-PL"/>
              </w:rPr>
              <w:t>d</w:t>
            </w:r>
            <w:r w:rsidR="00B778C5">
              <w:rPr>
                <w:rFonts w:ascii="Arial" w:hAnsi="Arial" w:cs="Arial"/>
                <w:sz w:val="16"/>
                <w:szCs w:val="22"/>
                <w:lang w:val="fr-FR" w:eastAsia="pl-PL"/>
              </w:rPr>
              <w:t xml:space="preserve">es supports </w:t>
            </w:r>
            <w:r>
              <w:rPr>
                <w:rFonts w:ascii="Arial" w:hAnsi="Arial" w:cs="Arial"/>
                <w:sz w:val="16"/>
                <w:szCs w:val="22"/>
                <w:lang w:val="fr-FR" w:eastAsia="pl-PL"/>
              </w:rPr>
              <w:t xml:space="preserve">  </w:t>
            </w:r>
            <w:r w:rsidR="007876E8">
              <w:rPr>
                <w:rFonts w:ascii="Arial" w:hAnsi="Arial" w:cs="Arial"/>
                <w:sz w:val="16"/>
                <w:szCs w:val="22"/>
                <w:lang w:val="fr-FR" w:eastAsia="pl-PL"/>
              </w:rPr>
              <w:t>informatifs pour le développement des produits financiers</w:t>
            </w:r>
            <w:r>
              <w:rPr>
                <w:rFonts w:ascii="Arial" w:hAnsi="Arial" w:cs="Arial"/>
                <w:sz w:val="16"/>
                <w:szCs w:val="22"/>
                <w:lang w:val="fr-FR" w:eastAsia="pl-PL"/>
              </w:rPr>
              <w:t xml:space="preserve">. </w:t>
            </w:r>
          </w:p>
          <w:p w:rsidR="00FA621B" w:rsidRDefault="007876E8" w:rsidP="00FA621B">
            <w:pPr>
              <w:pStyle w:val="Paragraphedeliste"/>
              <w:numPr>
                <w:ilvl w:val="0"/>
                <w:numId w:val="19"/>
              </w:numPr>
              <w:jc w:val="both"/>
              <w:rPr>
                <w:rFonts w:ascii="Arial" w:hAnsi="Arial" w:cs="Arial"/>
                <w:sz w:val="16"/>
                <w:szCs w:val="22"/>
                <w:lang w:val="fr-FR" w:eastAsia="pl-PL"/>
              </w:rPr>
            </w:pPr>
            <w:r>
              <w:rPr>
                <w:rFonts w:ascii="Arial" w:hAnsi="Arial" w:cs="Arial"/>
                <w:sz w:val="16"/>
                <w:szCs w:val="22"/>
                <w:lang w:val="fr-FR" w:eastAsia="pl-PL"/>
              </w:rPr>
              <w:t>Identification et é</w:t>
            </w:r>
            <w:r w:rsidR="00FA621B">
              <w:rPr>
                <w:rFonts w:ascii="Arial" w:hAnsi="Arial" w:cs="Arial"/>
                <w:sz w:val="16"/>
                <w:szCs w:val="22"/>
                <w:lang w:val="fr-FR" w:eastAsia="pl-PL"/>
              </w:rPr>
              <w:t>tudes sommaires de préfaisabilité de réhabilitation des 04 périmètres dans la zone de Tsivory et 04 autres périmètres dans la zone de Betroka</w:t>
            </w:r>
            <w:r>
              <w:rPr>
                <w:rFonts w:ascii="Arial" w:hAnsi="Arial" w:cs="Arial"/>
                <w:sz w:val="16"/>
                <w:szCs w:val="22"/>
                <w:lang w:val="fr-FR" w:eastAsia="pl-PL"/>
              </w:rPr>
              <w:t xml:space="preserve"> avec la collaboration de l’équipe du SRGR/DRDR Anosy</w:t>
            </w:r>
            <w:r w:rsidR="00FA621B">
              <w:rPr>
                <w:rFonts w:ascii="Arial" w:hAnsi="Arial" w:cs="Arial"/>
                <w:sz w:val="16"/>
                <w:szCs w:val="22"/>
                <w:lang w:val="fr-FR" w:eastAsia="pl-PL"/>
              </w:rPr>
              <w:t xml:space="preserve">. </w:t>
            </w:r>
          </w:p>
          <w:p w:rsidR="00FA621B" w:rsidRDefault="007876E8" w:rsidP="00FA621B">
            <w:pPr>
              <w:pStyle w:val="Paragraphedeliste"/>
              <w:numPr>
                <w:ilvl w:val="0"/>
                <w:numId w:val="19"/>
              </w:numPr>
              <w:jc w:val="both"/>
              <w:rPr>
                <w:rFonts w:ascii="Arial" w:hAnsi="Arial" w:cs="Arial"/>
                <w:sz w:val="16"/>
                <w:szCs w:val="22"/>
                <w:lang w:val="fr-FR" w:eastAsia="pl-PL"/>
              </w:rPr>
            </w:pPr>
            <w:r>
              <w:rPr>
                <w:rFonts w:ascii="Arial" w:hAnsi="Arial" w:cs="Arial"/>
                <w:sz w:val="16"/>
                <w:szCs w:val="22"/>
                <w:lang w:val="fr-FR" w:eastAsia="pl-PL"/>
              </w:rPr>
              <w:t xml:space="preserve">Démarrage du financement de microprojets de développement de la culture d’oignon et de riz en contre saison : achat </w:t>
            </w:r>
            <w:r w:rsidR="00FA621B">
              <w:rPr>
                <w:rFonts w:ascii="Arial" w:hAnsi="Arial" w:cs="Arial"/>
                <w:sz w:val="16"/>
                <w:szCs w:val="22"/>
                <w:lang w:val="fr-FR" w:eastAsia="pl-PL"/>
              </w:rPr>
              <w:t xml:space="preserve">de </w:t>
            </w:r>
            <w:r>
              <w:rPr>
                <w:rFonts w:ascii="Arial" w:hAnsi="Arial" w:cs="Arial"/>
                <w:sz w:val="16"/>
                <w:szCs w:val="22"/>
                <w:lang w:val="fr-FR" w:eastAsia="pl-PL"/>
              </w:rPr>
              <w:t>225</w:t>
            </w:r>
            <w:r w:rsidR="00FA621B">
              <w:rPr>
                <w:rFonts w:ascii="Arial" w:hAnsi="Arial" w:cs="Arial"/>
                <w:sz w:val="16"/>
                <w:szCs w:val="22"/>
                <w:lang w:val="fr-FR" w:eastAsia="pl-PL"/>
              </w:rPr>
              <w:t xml:space="preserve"> kg des semences d’Oignons et lancement de l’offre  pour l’acquisition des intrants et </w:t>
            </w:r>
            <w:r>
              <w:rPr>
                <w:rFonts w:ascii="Arial" w:hAnsi="Arial" w:cs="Arial"/>
                <w:sz w:val="16"/>
                <w:szCs w:val="22"/>
                <w:lang w:val="fr-FR" w:eastAsia="pl-PL"/>
              </w:rPr>
              <w:t>matériels agricoles</w:t>
            </w:r>
            <w:r w:rsidR="00FA621B">
              <w:rPr>
                <w:rFonts w:ascii="Arial" w:hAnsi="Arial" w:cs="Arial"/>
                <w:sz w:val="16"/>
                <w:szCs w:val="22"/>
                <w:lang w:val="fr-FR" w:eastAsia="pl-PL"/>
              </w:rPr>
              <w:t>.</w:t>
            </w:r>
          </w:p>
          <w:p w:rsidR="007876E8" w:rsidRDefault="007876E8" w:rsidP="00FA621B">
            <w:pPr>
              <w:pStyle w:val="Paragraphedeliste"/>
              <w:numPr>
                <w:ilvl w:val="0"/>
                <w:numId w:val="19"/>
              </w:numPr>
              <w:jc w:val="both"/>
              <w:rPr>
                <w:rFonts w:ascii="Arial" w:hAnsi="Arial" w:cs="Arial"/>
                <w:sz w:val="16"/>
                <w:szCs w:val="22"/>
                <w:lang w:val="fr-FR" w:eastAsia="pl-PL"/>
              </w:rPr>
            </w:pPr>
            <w:r>
              <w:rPr>
                <w:rFonts w:ascii="Arial" w:hAnsi="Arial" w:cs="Arial"/>
                <w:sz w:val="16"/>
                <w:szCs w:val="22"/>
                <w:lang w:val="fr-FR" w:eastAsia="pl-PL"/>
              </w:rPr>
              <w:t xml:space="preserve">Formation des producteurs sur les itinéraires techniques ;  </w:t>
            </w:r>
          </w:p>
          <w:p w:rsidR="002112A6" w:rsidRDefault="002112A6" w:rsidP="002112A6">
            <w:pPr>
              <w:pStyle w:val="Paragraphedeliste"/>
              <w:jc w:val="both"/>
              <w:rPr>
                <w:rFonts w:ascii="Arial" w:hAnsi="Arial" w:cs="Arial"/>
                <w:sz w:val="16"/>
                <w:szCs w:val="22"/>
                <w:lang w:val="fr-FR" w:eastAsia="pl-PL"/>
              </w:rPr>
            </w:pPr>
          </w:p>
          <w:p w:rsidR="00000000" w:rsidRPr="00D8528B" w:rsidRDefault="00F43D4F">
            <w:pPr>
              <w:pStyle w:val="Paragraphedeliste"/>
              <w:numPr>
                <w:ilvl w:val="0"/>
                <w:numId w:val="26"/>
              </w:numPr>
              <w:tabs>
                <w:tab w:val="left" w:pos="440"/>
              </w:tabs>
              <w:jc w:val="both"/>
              <w:rPr>
                <w:rFonts w:ascii="Arial" w:hAnsi="Arial" w:cs="Arial"/>
                <w:sz w:val="16"/>
                <w:szCs w:val="16"/>
                <w:lang w:val="fr-FR"/>
              </w:rPr>
            </w:pPr>
            <w:r w:rsidRPr="00D8528B">
              <w:rPr>
                <w:rFonts w:ascii="Arial" w:hAnsi="Arial" w:cs="Arial"/>
                <w:b/>
                <w:i/>
                <w:sz w:val="16"/>
                <w:szCs w:val="16"/>
                <w:u w:val="single"/>
                <w:lang w:val="fr-FR"/>
              </w:rPr>
              <w:t>Région Haute Matsiatra </w:t>
            </w:r>
            <w:r w:rsidRPr="00D8528B">
              <w:rPr>
                <w:rFonts w:ascii="Arial" w:hAnsi="Arial" w:cs="Arial"/>
                <w:sz w:val="16"/>
                <w:szCs w:val="16"/>
                <w:u w:val="single"/>
                <w:lang w:val="fr-FR"/>
              </w:rPr>
              <w:t>:</w:t>
            </w:r>
            <w:r w:rsidRPr="00D8528B">
              <w:rPr>
                <w:rFonts w:ascii="Arial" w:hAnsi="Arial" w:cs="Arial"/>
                <w:sz w:val="16"/>
                <w:szCs w:val="16"/>
                <w:lang w:val="fr-FR"/>
              </w:rPr>
              <w:t xml:space="preserve"> </w:t>
            </w:r>
          </w:p>
          <w:p w:rsidR="00000000" w:rsidRDefault="00B14C3B">
            <w:pPr>
              <w:pStyle w:val="Paragraphedeliste"/>
              <w:tabs>
                <w:tab w:val="left" w:pos="440"/>
              </w:tabs>
              <w:ind w:left="630"/>
              <w:jc w:val="both"/>
              <w:rPr>
                <w:rFonts w:ascii="Arial" w:hAnsi="Arial" w:cs="Arial"/>
                <w:b/>
                <w:i/>
                <w:sz w:val="16"/>
                <w:szCs w:val="16"/>
                <w:u w:val="single"/>
                <w:lang w:val="fr-FR"/>
              </w:rPr>
            </w:pPr>
          </w:p>
          <w:p w:rsidR="003D3D74" w:rsidRDefault="003D3D74" w:rsidP="003D3D74">
            <w:pPr>
              <w:pStyle w:val="Corpsdetexte"/>
              <w:suppressAutoHyphens/>
              <w:spacing w:after="0"/>
              <w:ind w:right="57"/>
              <w:jc w:val="both"/>
              <w:rPr>
                <w:rFonts w:ascii="Arial" w:hAnsi="Arial" w:cs="Arial"/>
                <w:sz w:val="16"/>
                <w:szCs w:val="16"/>
                <w:lang w:val="fr-FR"/>
              </w:rPr>
            </w:pPr>
            <w:r>
              <w:rPr>
                <w:rFonts w:ascii="Arial" w:hAnsi="Arial" w:cs="Arial"/>
                <w:sz w:val="16"/>
                <w:szCs w:val="16"/>
                <w:lang w:val="fr-FR"/>
              </w:rPr>
              <w:t>Participation aux diverses réunions et des réflexions menées par l’équipe SACSA sur la mise en pace du FRDA pilote à Haute Matsiatra.</w:t>
            </w:r>
          </w:p>
          <w:p w:rsidR="00FB6171" w:rsidRDefault="00FB6171" w:rsidP="00FB6171">
            <w:pPr>
              <w:tabs>
                <w:tab w:val="left" w:pos="440"/>
              </w:tabs>
              <w:jc w:val="both"/>
              <w:rPr>
                <w:rFonts w:ascii="Arial" w:hAnsi="Arial" w:cs="Arial"/>
                <w:sz w:val="16"/>
                <w:szCs w:val="16"/>
                <w:lang w:val="fr-FR"/>
              </w:rPr>
            </w:pPr>
            <w:r>
              <w:rPr>
                <w:rFonts w:ascii="Arial" w:hAnsi="Arial" w:cs="Arial"/>
                <w:sz w:val="16"/>
                <w:szCs w:val="16"/>
                <w:lang w:val="fr-FR"/>
              </w:rPr>
              <w:t>Réunion de travail avec l’opérateur UE sur complémentarité des efforts portés en termes des appuis au FRDA ;</w:t>
            </w:r>
          </w:p>
          <w:p w:rsidR="00C96C7C" w:rsidRPr="00FB6171" w:rsidRDefault="00C96C7C" w:rsidP="00FB6171">
            <w:pPr>
              <w:tabs>
                <w:tab w:val="left" w:pos="440"/>
              </w:tabs>
              <w:jc w:val="both"/>
              <w:rPr>
                <w:rFonts w:ascii="Arial" w:hAnsi="Arial" w:cs="Arial"/>
                <w:sz w:val="16"/>
                <w:szCs w:val="16"/>
                <w:lang w:val="fr-FR"/>
              </w:rPr>
            </w:pPr>
          </w:p>
          <w:p w:rsidR="002112A6" w:rsidRDefault="00FB6171" w:rsidP="002112A6">
            <w:pPr>
              <w:tabs>
                <w:tab w:val="left" w:pos="440"/>
              </w:tabs>
              <w:jc w:val="both"/>
              <w:rPr>
                <w:rFonts w:ascii="Arial" w:hAnsi="Arial" w:cs="Arial"/>
                <w:sz w:val="16"/>
                <w:szCs w:val="16"/>
                <w:lang w:val="fr-FR"/>
              </w:rPr>
            </w:pPr>
            <w:r>
              <w:rPr>
                <w:rFonts w:ascii="Arial" w:hAnsi="Arial" w:cs="Arial"/>
                <w:sz w:val="16"/>
                <w:szCs w:val="16"/>
                <w:lang w:val="fr-FR"/>
              </w:rPr>
              <w:t>Réunion de travail avec le réseau TIAVO sur le plan de développement du réseau et développement de services financiers ;</w:t>
            </w:r>
          </w:p>
          <w:p w:rsidR="00FB6171" w:rsidRDefault="00FB6171" w:rsidP="002112A6">
            <w:pPr>
              <w:tabs>
                <w:tab w:val="left" w:pos="440"/>
              </w:tabs>
              <w:jc w:val="both"/>
              <w:rPr>
                <w:rFonts w:ascii="Arial" w:hAnsi="Arial" w:cs="Arial"/>
                <w:sz w:val="16"/>
                <w:szCs w:val="16"/>
                <w:lang w:val="fr-FR"/>
              </w:rPr>
            </w:pPr>
          </w:p>
          <w:p w:rsidR="00000000" w:rsidRDefault="00F43D4F">
            <w:pPr>
              <w:pStyle w:val="Paragraphedeliste"/>
              <w:numPr>
                <w:ilvl w:val="0"/>
                <w:numId w:val="26"/>
              </w:numPr>
              <w:tabs>
                <w:tab w:val="left" w:pos="440"/>
              </w:tabs>
              <w:jc w:val="both"/>
              <w:rPr>
                <w:ins w:id="2" w:author="ATN" w:date="2009-08-01T22:55:00Z"/>
                <w:rFonts w:ascii="Arial" w:hAnsi="Arial" w:cs="Arial"/>
                <w:sz w:val="16"/>
                <w:szCs w:val="16"/>
                <w:lang w:val="fr-FR"/>
              </w:rPr>
            </w:pPr>
            <w:r w:rsidRPr="00F43D4F">
              <w:rPr>
                <w:rFonts w:ascii="Arial" w:hAnsi="Arial" w:cs="Arial"/>
                <w:b/>
                <w:i/>
                <w:sz w:val="16"/>
                <w:szCs w:val="16"/>
                <w:u w:val="single"/>
                <w:lang w:val="fr-FR"/>
              </w:rPr>
              <w:t>Région Ihorombe </w:t>
            </w:r>
            <w:r w:rsidRPr="00F43D4F">
              <w:rPr>
                <w:rFonts w:ascii="Arial" w:hAnsi="Arial" w:cs="Arial"/>
                <w:sz w:val="16"/>
                <w:szCs w:val="16"/>
                <w:u w:val="single"/>
                <w:lang w:val="fr-FR"/>
              </w:rPr>
              <w:t>:</w:t>
            </w:r>
            <w:r w:rsidRPr="00F43D4F">
              <w:rPr>
                <w:rFonts w:ascii="Arial" w:hAnsi="Arial" w:cs="Arial"/>
                <w:sz w:val="16"/>
                <w:szCs w:val="16"/>
                <w:lang w:val="fr-FR"/>
              </w:rPr>
              <w:t>.</w:t>
            </w:r>
          </w:p>
          <w:p w:rsidR="00000000" w:rsidRDefault="00B14C3B">
            <w:pPr>
              <w:pStyle w:val="Paragraphedeliste"/>
              <w:tabs>
                <w:tab w:val="left" w:pos="440"/>
              </w:tabs>
              <w:ind w:left="630"/>
              <w:jc w:val="both"/>
              <w:rPr>
                <w:rFonts w:ascii="Arial" w:hAnsi="Arial" w:cs="Arial"/>
                <w:sz w:val="16"/>
                <w:szCs w:val="16"/>
                <w:lang w:val="fr-FR"/>
              </w:rPr>
            </w:pPr>
          </w:p>
          <w:p w:rsidR="003D3D74" w:rsidRDefault="003D3D74" w:rsidP="003D3D74">
            <w:pPr>
              <w:tabs>
                <w:tab w:val="left" w:pos="440"/>
              </w:tabs>
              <w:jc w:val="both"/>
              <w:rPr>
                <w:rFonts w:ascii="Arial" w:hAnsi="Arial" w:cs="Arial"/>
                <w:sz w:val="16"/>
                <w:szCs w:val="16"/>
                <w:lang w:val="fr-FR"/>
              </w:rPr>
            </w:pPr>
            <w:r>
              <w:rPr>
                <w:rFonts w:ascii="Arial" w:hAnsi="Arial" w:cs="Arial"/>
                <w:sz w:val="16"/>
                <w:szCs w:val="16"/>
                <w:lang w:val="fr-FR"/>
              </w:rPr>
              <w:t>Réunion de travail avec le réseau TIAVO sur le plan de développement du réseau et développement de services financiers dans la région d’Ihorombe;</w:t>
            </w:r>
          </w:p>
          <w:p w:rsidR="00000000" w:rsidRDefault="00B14C3B">
            <w:pPr>
              <w:jc w:val="both"/>
              <w:rPr>
                <w:rFonts w:ascii="Arial" w:hAnsi="Arial" w:cs="Arial"/>
                <w:sz w:val="16"/>
                <w:szCs w:val="22"/>
                <w:lang w:val="fr-FR" w:eastAsia="pl-PL"/>
              </w:rPr>
            </w:pPr>
          </w:p>
        </w:tc>
      </w:tr>
      <w:tr w:rsidR="00FB5A06" w:rsidRPr="00361224">
        <w:tc>
          <w:tcPr>
            <w:tcW w:w="10368" w:type="dxa"/>
            <w:tcBorders>
              <w:top w:val="dotted" w:sz="4" w:space="0" w:color="auto"/>
              <w:left w:val="single" w:sz="12" w:space="0" w:color="auto"/>
              <w:bottom w:val="dotted" w:sz="4" w:space="0" w:color="auto"/>
              <w:right w:val="single" w:sz="12" w:space="0" w:color="auto"/>
            </w:tcBorders>
          </w:tcPr>
          <w:p w:rsidR="00C96C7C" w:rsidRDefault="00C96C7C" w:rsidP="00C96C7C">
            <w:pPr>
              <w:jc w:val="both"/>
              <w:rPr>
                <w:rFonts w:ascii="Arial" w:hAnsi="Arial" w:cs="Arial"/>
                <w:bCs/>
                <w:i/>
                <w:iCs/>
                <w:sz w:val="16"/>
                <w:szCs w:val="16"/>
                <w:u w:val="single"/>
                <w:lang w:val="fr-FR"/>
              </w:rPr>
            </w:pPr>
            <w:r>
              <w:rPr>
                <w:rFonts w:ascii="Arial" w:hAnsi="Arial" w:cs="Arial"/>
                <w:b/>
                <w:bCs/>
                <w:i/>
                <w:iCs/>
                <w:sz w:val="16"/>
                <w:szCs w:val="16"/>
                <w:u w:val="single"/>
                <w:lang w:val="fr-FR"/>
              </w:rPr>
              <w:t>Composante 4</w:t>
            </w:r>
            <w:r w:rsidRPr="00BC5D15">
              <w:rPr>
                <w:rFonts w:ascii="Arial" w:hAnsi="Arial" w:cs="Arial"/>
                <w:b/>
                <w:bCs/>
                <w:i/>
                <w:iCs/>
                <w:sz w:val="16"/>
                <w:szCs w:val="16"/>
                <w:u w:val="single"/>
                <w:lang w:val="fr-FR"/>
              </w:rPr>
              <w:t>. :</w:t>
            </w:r>
            <w:r>
              <w:rPr>
                <w:rFonts w:ascii="Arial" w:hAnsi="Arial" w:cs="Arial"/>
                <w:bCs/>
                <w:i/>
                <w:iCs/>
                <w:sz w:val="16"/>
                <w:szCs w:val="16"/>
                <w:lang w:val="fr-FR"/>
              </w:rPr>
              <w:t xml:space="preserve"> </w:t>
            </w:r>
            <w:r w:rsidRPr="003E6196">
              <w:rPr>
                <w:rFonts w:ascii="Arial" w:hAnsi="Arial" w:cs="Arial"/>
                <w:bCs/>
                <w:i/>
                <w:iCs/>
                <w:sz w:val="16"/>
                <w:szCs w:val="16"/>
                <w:lang w:val="fr-FR"/>
              </w:rPr>
              <w:t xml:space="preserve"> </w:t>
            </w:r>
            <w:r>
              <w:rPr>
                <w:rFonts w:ascii="Arial" w:hAnsi="Arial" w:cs="Arial"/>
                <w:bCs/>
                <w:i/>
                <w:iCs/>
                <w:sz w:val="16"/>
                <w:szCs w:val="16"/>
                <w:u w:val="single"/>
                <w:lang w:val="fr-FR"/>
              </w:rPr>
              <w:t>Appui à la politique nationale de services aux agriculteurs :</w:t>
            </w:r>
          </w:p>
          <w:p w:rsidR="00C96C7C" w:rsidRPr="003E6196" w:rsidRDefault="00C96C7C" w:rsidP="00C96C7C">
            <w:pPr>
              <w:jc w:val="both"/>
              <w:rPr>
                <w:rFonts w:ascii="Arial" w:hAnsi="Arial" w:cs="Arial"/>
                <w:bCs/>
                <w:i/>
                <w:iCs/>
                <w:sz w:val="16"/>
                <w:szCs w:val="16"/>
                <w:lang w:val="fr-FR"/>
              </w:rPr>
            </w:pPr>
          </w:p>
          <w:p w:rsidR="00C96C7C" w:rsidRDefault="00C96C7C" w:rsidP="00C96C7C">
            <w:pPr>
              <w:pStyle w:val="Corpsdetexte"/>
              <w:numPr>
                <w:ilvl w:val="0"/>
                <w:numId w:val="20"/>
              </w:numPr>
              <w:suppressAutoHyphens/>
              <w:spacing w:after="0"/>
              <w:ind w:right="57"/>
              <w:jc w:val="both"/>
              <w:rPr>
                <w:rFonts w:ascii="Arial" w:hAnsi="Arial" w:cs="Arial"/>
                <w:sz w:val="16"/>
                <w:szCs w:val="16"/>
                <w:lang w:val="fr-FR"/>
              </w:rPr>
            </w:pPr>
            <w:r>
              <w:rPr>
                <w:rFonts w:ascii="Arial" w:hAnsi="Arial" w:cs="Arial"/>
                <w:i/>
                <w:sz w:val="16"/>
                <w:szCs w:val="16"/>
                <w:lang w:val="fr-FR"/>
              </w:rPr>
              <w:t xml:space="preserve">Appui à la structuration des OPFs et TT nationales : </w:t>
            </w:r>
            <w:r>
              <w:rPr>
                <w:rFonts w:ascii="Arial" w:hAnsi="Arial" w:cs="Arial"/>
                <w:sz w:val="16"/>
                <w:szCs w:val="16"/>
                <w:lang w:val="fr-FR"/>
              </w:rPr>
              <w:t xml:space="preserve">Redynamisation de la TT, Renforcement des OPF nationales, </w:t>
            </w:r>
          </w:p>
          <w:p w:rsidR="00C96C7C" w:rsidRDefault="00C96C7C" w:rsidP="00C96C7C">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 xml:space="preserve">02 Séances de travail et de </w:t>
            </w:r>
            <w:r w:rsidR="006E05E3">
              <w:rPr>
                <w:rFonts w:ascii="Arial" w:hAnsi="Arial" w:cs="Arial"/>
                <w:sz w:val="16"/>
                <w:szCs w:val="16"/>
                <w:lang w:val="fr-FR"/>
              </w:rPr>
              <w:t>réflexion</w:t>
            </w:r>
            <w:r>
              <w:rPr>
                <w:rFonts w:ascii="Arial" w:hAnsi="Arial" w:cs="Arial"/>
                <w:sz w:val="16"/>
                <w:szCs w:val="16"/>
                <w:lang w:val="fr-FR"/>
              </w:rPr>
              <w:t xml:space="preserve"> avec les membres de TTN et des OPF</w:t>
            </w:r>
            <w:r w:rsidR="00AE1730">
              <w:rPr>
                <w:rFonts w:ascii="Arial" w:hAnsi="Arial" w:cs="Arial"/>
                <w:sz w:val="16"/>
                <w:szCs w:val="16"/>
                <w:lang w:val="fr-FR"/>
              </w:rPr>
              <w:t xml:space="preserve"> nationales</w:t>
            </w:r>
            <w:r>
              <w:rPr>
                <w:rFonts w:ascii="Arial" w:hAnsi="Arial" w:cs="Arial"/>
                <w:sz w:val="16"/>
                <w:szCs w:val="16"/>
                <w:lang w:val="fr-FR"/>
              </w:rPr>
              <w:t xml:space="preserve"> pour l</w:t>
            </w:r>
            <w:r w:rsidR="006E05E3">
              <w:rPr>
                <w:rFonts w:ascii="Arial" w:hAnsi="Arial" w:cs="Arial"/>
                <w:sz w:val="16"/>
                <w:szCs w:val="16"/>
                <w:lang w:val="fr-FR"/>
              </w:rPr>
              <w:t>a redynamisation du TTR.</w:t>
            </w:r>
          </w:p>
          <w:p w:rsidR="006E05E3" w:rsidRDefault="006E05E3" w:rsidP="00C96C7C">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Recrutement du S</w:t>
            </w:r>
            <w:r w:rsidR="00AE1730">
              <w:rPr>
                <w:rFonts w:ascii="Arial" w:hAnsi="Arial" w:cs="Arial"/>
                <w:sz w:val="16"/>
                <w:szCs w:val="16"/>
                <w:lang w:val="fr-FR"/>
              </w:rPr>
              <w:t xml:space="preserve">ecrétaire </w:t>
            </w:r>
            <w:r>
              <w:rPr>
                <w:rFonts w:ascii="Arial" w:hAnsi="Arial" w:cs="Arial"/>
                <w:sz w:val="16"/>
                <w:szCs w:val="16"/>
                <w:lang w:val="fr-FR"/>
              </w:rPr>
              <w:t>T</w:t>
            </w:r>
            <w:r w:rsidR="00AE1730">
              <w:rPr>
                <w:rFonts w:ascii="Arial" w:hAnsi="Arial" w:cs="Arial"/>
                <w:sz w:val="16"/>
                <w:szCs w:val="16"/>
                <w:lang w:val="fr-FR"/>
              </w:rPr>
              <w:t xml:space="preserve">echnique </w:t>
            </w:r>
            <w:r>
              <w:rPr>
                <w:rFonts w:ascii="Arial" w:hAnsi="Arial" w:cs="Arial"/>
                <w:sz w:val="16"/>
                <w:szCs w:val="16"/>
                <w:lang w:val="fr-FR"/>
              </w:rPr>
              <w:t>P</w:t>
            </w:r>
            <w:r w:rsidR="00AE1730">
              <w:rPr>
                <w:rFonts w:ascii="Arial" w:hAnsi="Arial" w:cs="Arial"/>
                <w:sz w:val="16"/>
                <w:szCs w:val="16"/>
                <w:lang w:val="fr-FR"/>
              </w:rPr>
              <w:t xml:space="preserve">ermanent </w:t>
            </w:r>
            <w:r>
              <w:rPr>
                <w:rFonts w:ascii="Arial" w:hAnsi="Arial" w:cs="Arial"/>
                <w:sz w:val="16"/>
                <w:szCs w:val="16"/>
                <w:lang w:val="fr-FR"/>
              </w:rPr>
              <w:t>N</w:t>
            </w:r>
            <w:r w:rsidR="00AE1730">
              <w:rPr>
                <w:rFonts w:ascii="Arial" w:hAnsi="Arial" w:cs="Arial"/>
                <w:sz w:val="16"/>
                <w:szCs w:val="16"/>
                <w:lang w:val="fr-FR"/>
              </w:rPr>
              <w:t>ational</w:t>
            </w:r>
            <w:r>
              <w:rPr>
                <w:rFonts w:ascii="Arial" w:hAnsi="Arial" w:cs="Arial"/>
                <w:sz w:val="16"/>
                <w:szCs w:val="16"/>
                <w:lang w:val="fr-FR"/>
              </w:rPr>
              <w:t xml:space="preserve"> </w:t>
            </w:r>
            <w:r w:rsidR="00AE1730">
              <w:rPr>
                <w:rFonts w:ascii="Arial" w:hAnsi="Arial" w:cs="Arial"/>
                <w:sz w:val="16"/>
                <w:szCs w:val="16"/>
                <w:lang w:val="fr-FR"/>
              </w:rPr>
              <w:t xml:space="preserve">de la TT </w:t>
            </w:r>
            <w:r>
              <w:rPr>
                <w:rFonts w:ascii="Arial" w:hAnsi="Arial" w:cs="Arial"/>
                <w:sz w:val="16"/>
                <w:szCs w:val="16"/>
                <w:lang w:val="fr-FR"/>
              </w:rPr>
              <w:t xml:space="preserve">réalisé, </w:t>
            </w:r>
          </w:p>
          <w:p w:rsidR="006E05E3" w:rsidRDefault="006E05E3" w:rsidP="00C96C7C">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Constitution des fiches synoptiques des OPF et TT nationales suivant les canevas recommandés.</w:t>
            </w:r>
          </w:p>
          <w:p w:rsidR="006B662A" w:rsidRDefault="006B662A" w:rsidP="00C96C7C">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 xml:space="preserve">Appui de la TT et OPF nationale à la participation à la foire FIER-MADA 2009; </w:t>
            </w:r>
          </w:p>
          <w:p w:rsidR="006E05E3" w:rsidRDefault="006E05E3" w:rsidP="006E05E3">
            <w:pPr>
              <w:pStyle w:val="Corpsdetexte"/>
              <w:suppressAutoHyphens/>
              <w:spacing w:after="0"/>
              <w:ind w:left="720" w:right="57"/>
              <w:jc w:val="both"/>
              <w:rPr>
                <w:rFonts w:ascii="Arial" w:hAnsi="Arial" w:cs="Arial"/>
                <w:sz w:val="16"/>
                <w:szCs w:val="16"/>
                <w:lang w:val="fr-FR"/>
              </w:rPr>
            </w:pPr>
          </w:p>
          <w:p w:rsidR="006E05E3" w:rsidDel="00AE1730" w:rsidRDefault="00C96C7C" w:rsidP="006E05E3">
            <w:pPr>
              <w:pStyle w:val="Corpsdetexte"/>
              <w:numPr>
                <w:ilvl w:val="0"/>
                <w:numId w:val="20"/>
              </w:numPr>
              <w:suppressAutoHyphens/>
              <w:spacing w:after="0"/>
              <w:ind w:right="57"/>
              <w:jc w:val="both"/>
              <w:rPr>
                <w:del w:id="3" w:author="ATN" w:date="2009-08-01T22:57:00Z"/>
                <w:rFonts w:ascii="Arial" w:hAnsi="Arial" w:cs="Arial"/>
                <w:sz w:val="16"/>
                <w:szCs w:val="16"/>
                <w:lang w:val="fr-FR"/>
              </w:rPr>
            </w:pPr>
            <w:r>
              <w:rPr>
                <w:rFonts w:ascii="Arial" w:hAnsi="Arial" w:cs="Arial"/>
                <w:i/>
                <w:sz w:val="16"/>
                <w:szCs w:val="16"/>
                <w:lang w:val="fr-FR"/>
              </w:rPr>
              <w:t>Appui institutionnel et renforcement de la DVAAOP et des SRVAAOP :</w:t>
            </w:r>
            <w:r>
              <w:rPr>
                <w:rFonts w:ascii="Arial" w:hAnsi="Arial" w:cs="Arial"/>
                <w:sz w:val="16"/>
                <w:szCs w:val="16"/>
                <w:lang w:val="fr-FR"/>
              </w:rPr>
              <w:t xml:space="preserve"> accompagnement du COS, Renforcement institutionnel à la DVAAOP/SRVAAOP</w:t>
            </w:r>
          </w:p>
          <w:p w:rsidR="00F43D4F" w:rsidRDefault="00F43D4F" w:rsidP="00F43D4F">
            <w:pPr>
              <w:pStyle w:val="Corpsdetexte"/>
              <w:suppressAutoHyphens/>
              <w:spacing w:after="0"/>
              <w:ind w:left="1080" w:right="57"/>
              <w:jc w:val="both"/>
              <w:rPr>
                <w:ins w:id="4" w:author="ADMIN" w:date="2009-08-02T01:56:00Z"/>
                <w:rFonts w:ascii="Arial" w:hAnsi="Arial" w:cs="Arial"/>
                <w:b/>
                <w:i/>
                <w:sz w:val="20"/>
                <w:szCs w:val="20"/>
                <w:lang w:val="fr-FR"/>
              </w:rPr>
            </w:pPr>
          </w:p>
          <w:p w:rsidR="00000000" w:rsidRPr="0072193C" w:rsidRDefault="00F43D4F">
            <w:pPr>
              <w:pStyle w:val="Corpsdetexte"/>
              <w:suppressAutoHyphens/>
              <w:spacing w:after="0"/>
              <w:ind w:left="1080" w:right="57"/>
              <w:jc w:val="both"/>
              <w:rPr>
                <w:rFonts w:ascii="Arial" w:hAnsi="Arial" w:cs="Arial"/>
                <w:b/>
                <w:sz w:val="16"/>
                <w:szCs w:val="16"/>
                <w:lang w:val="fr-FR"/>
              </w:rPr>
            </w:pPr>
            <w:r w:rsidRPr="0072193C">
              <w:rPr>
                <w:rFonts w:ascii="Arial" w:hAnsi="Arial" w:cs="Arial"/>
                <w:b/>
                <w:sz w:val="16"/>
                <w:szCs w:val="16"/>
                <w:lang w:val="fr-FR"/>
              </w:rPr>
              <w:t xml:space="preserve">Gestion et coordination du projet </w:t>
            </w:r>
          </w:p>
          <w:p w:rsidR="00F43D4F" w:rsidRPr="0072193C" w:rsidRDefault="00F43D4F" w:rsidP="00F43D4F">
            <w:pPr>
              <w:pStyle w:val="Corpsdetexte"/>
              <w:suppressAutoHyphens/>
              <w:spacing w:after="0"/>
              <w:ind w:right="57"/>
              <w:jc w:val="both"/>
              <w:rPr>
                <w:rFonts w:ascii="Arial" w:hAnsi="Arial" w:cs="Arial"/>
                <w:sz w:val="16"/>
                <w:szCs w:val="16"/>
                <w:lang w:val="fr-FR"/>
              </w:rPr>
            </w:pPr>
            <w:r w:rsidRPr="0072193C">
              <w:rPr>
                <w:rFonts w:ascii="Arial" w:hAnsi="Arial" w:cs="Arial"/>
                <w:sz w:val="16"/>
                <w:szCs w:val="16"/>
                <w:lang w:val="fr-FR"/>
              </w:rPr>
              <w:t>Mise en vigueur du projet le 13 janvier 2009,</w:t>
            </w:r>
            <w:r w:rsidR="00B17E81" w:rsidRPr="0072193C">
              <w:rPr>
                <w:rFonts w:ascii="Arial" w:hAnsi="Arial" w:cs="Arial"/>
                <w:sz w:val="16"/>
                <w:szCs w:val="16"/>
                <w:lang w:val="fr-FR"/>
              </w:rPr>
              <w:t xml:space="preserve"> à 103JOURS</w:t>
            </w:r>
            <w:r w:rsidRPr="0072193C">
              <w:rPr>
                <w:rFonts w:ascii="Arial" w:hAnsi="Arial" w:cs="Arial"/>
                <w:sz w:val="16"/>
                <w:szCs w:val="16"/>
                <w:lang w:val="fr-FR"/>
              </w:rPr>
              <w:t xml:space="preserve"> après la signature de l’accord</w:t>
            </w:r>
            <w:r w:rsidR="00B644D9" w:rsidRPr="0072193C">
              <w:rPr>
                <w:rFonts w:ascii="Arial" w:hAnsi="Arial" w:cs="Arial"/>
                <w:sz w:val="16"/>
                <w:szCs w:val="16"/>
                <w:lang w:val="fr-FR"/>
              </w:rPr>
              <w:t xml:space="preserve"> de financement le </w:t>
            </w:r>
            <w:r w:rsidR="00B17E81" w:rsidRPr="0072193C">
              <w:rPr>
                <w:rFonts w:ascii="Arial" w:hAnsi="Arial" w:cs="Arial"/>
                <w:sz w:val="16"/>
                <w:szCs w:val="16"/>
                <w:lang w:val="fr-FR"/>
              </w:rPr>
              <w:t xml:space="preserve">01 octobre </w:t>
            </w:r>
            <w:r w:rsidRPr="0072193C">
              <w:rPr>
                <w:rFonts w:ascii="Arial" w:hAnsi="Arial" w:cs="Arial"/>
                <w:sz w:val="16"/>
                <w:szCs w:val="16"/>
                <w:lang w:val="fr-FR"/>
              </w:rPr>
              <w:t>2008,avec le coordinateur national qui a été nommé le _8 octobre 2008</w:t>
            </w:r>
          </w:p>
          <w:p w:rsidR="00F43D4F" w:rsidRDefault="00F43D4F" w:rsidP="00F43D4F">
            <w:pPr>
              <w:pStyle w:val="Corpsdetexte"/>
              <w:suppressAutoHyphens/>
              <w:spacing w:after="0"/>
              <w:ind w:right="57"/>
              <w:jc w:val="both"/>
              <w:rPr>
                <w:rFonts w:ascii="Arial" w:hAnsi="Arial" w:cs="Arial"/>
                <w:b/>
                <w:sz w:val="16"/>
                <w:szCs w:val="16"/>
                <w:lang w:val="fr-FR"/>
              </w:rPr>
            </w:pPr>
          </w:p>
          <w:p w:rsidR="00000000" w:rsidRDefault="00F43D4F">
            <w:pPr>
              <w:pStyle w:val="Corpsdetexte"/>
              <w:suppressAutoHyphens/>
              <w:spacing w:after="0"/>
              <w:ind w:left="1080" w:right="57"/>
              <w:jc w:val="both"/>
              <w:rPr>
                <w:rFonts w:ascii="Arial" w:hAnsi="Arial" w:cs="Arial"/>
                <w:sz w:val="16"/>
                <w:szCs w:val="16"/>
                <w:lang w:val="fr-FR"/>
              </w:rPr>
            </w:pPr>
            <w:r w:rsidRPr="00F43D4F">
              <w:rPr>
                <w:rFonts w:ascii="Arial" w:hAnsi="Arial" w:cs="Arial"/>
                <w:b/>
                <w:sz w:val="16"/>
                <w:szCs w:val="16"/>
                <w:lang w:val="fr-FR"/>
              </w:rPr>
              <w:t>Mise en place du dispositif opérationnel au niveau national</w:t>
            </w:r>
            <w:r w:rsidR="00AE1730">
              <w:rPr>
                <w:rFonts w:ascii="Arial" w:hAnsi="Arial" w:cs="Arial"/>
                <w:sz w:val="16"/>
                <w:szCs w:val="16"/>
                <w:lang w:val="fr-FR"/>
              </w:rPr>
              <w:t xml:space="preserve"> :</w:t>
            </w:r>
          </w:p>
          <w:p w:rsidR="00000000" w:rsidRDefault="00AE1730">
            <w:pPr>
              <w:pStyle w:val="Corpsdetexte"/>
              <w:suppressAutoHyphens/>
              <w:spacing w:after="0"/>
              <w:ind w:right="57"/>
              <w:jc w:val="both"/>
              <w:rPr>
                <w:rFonts w:ascii="Arial" w:hAnsi="Arial" w:cs="Arial"/>
                <w:sz w:val="16"/>
                <w:szCs w:val="16"/>
                <w:lang w:val="fr-FR"/>
              </w:rPr>
            </w:pPr>
            <w:r>
              <w:rPr>
                <w:rFonts w:ascii="Arial" w:hAnsi="Arial" w:cs="Arial"/>
                <w:sz w:val="16"/>
                <w:szCs w:val="16"/>
                <w:lang w:val="fr-FR"/>
              </w:rPr>
              <w:t>Recrutement du staff de la coordination nationale composé de 1 Coordinateur national, 1 assistant technique national, 1 responsable des opérations, 1 responsable des appuis au suivi et évaluation, 1  comptable national, 1 assistant comptable et 4 personnels d’appui ;</w:t>
            </w:r>
          </w:p>
          <w:p w:rsidR="00000000" w:rsidRDefault="00AE1730">
            <w:pPr>
              <w:pStyle w:val="Corpsdetexte"/>
              <w:suppressAutoHyphens/>
              <w:spacing w:after="0"/>
              <w:ind w:right="57"/>
              <w:jc w:val="both"/>
              <w:rPr>
                <w:rFonts w:ascii="Arial" w:hAnsi="Arial" w:cs="Arial"/>
                <w:sz w:val="16"/>
                <w:szCs w:val="16"/>
                <w:lang w:val="fr-FR"/>
              </w:rPr>
            </w:pPr>
            <w:r>
              <w:rPr>
                <w:rFonts w:ascii="Arial" w:hAnsi="Arial" w:cs="Arial"/>
                <w:sz w:val="16"/>
                <w:szCs w:val="16"/>
                <w:lang w:val="fr-FR"/>
              </w:rPr>
              <w:t>Equipements mobiliers, informatiques, 1 véhicule acquis et procédures d’achat engagées pour les restes matériels roulant ;</w:t>
            </w:r>
          </w:p>
          <w:p w:rsidR="00000000" w:rsidRDefault="00AE1730">
            <w:pPr>
              <w:pStyle w:val="Corpsdetexte"/>
              <w:suppressAutoHyphens/>
              <w:spacing w:after="0"/>
              <w:ind w:right="57"/>
              <w:jc w:val="both"/>
              <w:rPr>
                <w:rFonts w:ascii="Arial" w:hAnsi="Arial" w:cs="Arial"/>
                <w:sz w:val="16"/>
                <w:szCs w:val="16"/>
                <w:lang w:val="fr-FR"/>
              </w:rPr>
            </w:pPr>
            <w:r>
              <w:rPr>
                <w:rFonts w:ascii="Arial" w:hAnsi="Arial" w:cs="Arial"/>
                <w:sz w:val="16"/>
                <w:szCs w:val="16"/>
                <w:lang w:val="fr-FR"/>
              </w:rPr>
              <w:t xml:space="preserve"> </w:t>
            </w:r>
            <w:r w:rsidR="00B644D9">
              <w:rPr>
                <w:rFonts w:ascii="Arial" w:hAnsi="Arial" w:cs="Arial"/>
                <w:sz w:val="16"/>
                <w:szCs w:val="16"/>
                <w:lang w:val="fr-FR"/>
              </w:rPr>
              <w:t>Recrutement du secrétaire technique permanent national pour la chambre d’agriculture nationale</w:t>
            </w:r>
          </w:p>
          <w:p w:rsidR="00F43D4F" w:rsidRDefault="00B17E81" w:rsidP="00F43D4F">
            <w:pPr>
              <w:pStyle w:val="Corpsdetexte"/>
              <w:suppressAutoHyphens/>
              <w:spacing w:after="0"/>
              <w:ind w:right="57"/>
              <w:jc w:val="both"/>
              <w:rPr>
                <w:rFonts w:ascii="Arial" w:hAnsi="Arial" w:cs="Arial"/>
                <w:sz w:val="16"/>
                <w:szCs w:val="16"/>
                <w:lang w:val="fr-FR"/>
              </w:rPr>
            </w:pPr>
            <w:r>
              <w:rPr>
                <w:rFonts w:ascii="Arial" w:hAnsi="Arial" w:cs="Arial"/>
                <w:sz w:val="16"/>
                <w:szCs w:val="16"/>
                <w:lang w:val="fr-FR"/>
              </w:rPr>
              <w:t xml:space="preserve">Lancement </w:t>
            </w:r>
            <w:r w:rsidR="000220A4">
              <w:rPr>
                <w:rFonts w:ascii="Arial" w:hAnsi="Arial" w:cs="Arial"/>
                <w:sz w:val="16"/>
                <w:szCs w:val="16"/>
                <w:lang w:val="fr-FR"/>
              </w:rPr>
              <w:t xml:space="preserve">de la procédure </w:t>
            </w:r>
            <w:r>
              <w:rPr>
                <w:rFonts w:ascii="Arial" w:hAnsi="Arial" w:cs="Arial"/>
                <w:sz w:val="16"/>
                <w:szCs w:val="16"/>
                <w:lang w:val="fr-FR"/>
              </w:rPr>
              <w:t xml:space="preserve">de mise à diponibilité de terrains à batir pour un bureau AROPA national et pour les antennes des projets basés au niveau régional, ainsi pour la CAP FIDA, </w:t>
            </w:r>
            <w:r w:rsidR="000220A4">
              <w:rPr>
                <w:rFonts w:ascii="Arial" w:hAnsi="Arial" w:cs="Arial"/>
                <w:sz w:val="16"/>
                <w:szCs w:val="16"/>
                <w:lang w:val="fr-FR"/>
              </w:rPr>
              <w:t>APD en cours de finalisation avec la Direction de la Génie Rurale et du Machinisme Agricole(DGRAMA)</w:t>
            </w:r>
          </w:p>
          <w:p w:rsidR="00F43D4F" w:rsidRDefault="00F43D4F" w:rsidP="00F43D4F">
            <w:pPr>
              <w:pStyle w:val="Corpsdetexte"/>
              <w:suppressAutoHyphens/>
              <w:spacing w:after="0"/>
              <w:ind w:right="57"/>
              <w:jc w:val="both"/>
              <w:rPr>
                <w:rFonts w:ascii="Arial" w:hAnsi="Arial" w:cs="Arial"/>
                <w:sz w:val="16"/>
                <w:szCs w:val="16"/>
                <w:lang w:val="fr-FR"/>
              </w:rPr>
            </w:pPr>
          </w:p>
          <w:p w:rsidR="00000000" w:rsidRDefault="00F43D4F">
            <w:pPr>
              <w:pStyle w:val="Corpsdetexte"/>
              <w:suppressAutoHyphens/>
              <w:spacing w:after="0"/>
              <w:ind w:right="57" w:firstLine="993"/>
              <w:jc w:val="both"/>
              <w:rPr>
                <w:rFonts w:ascii="Arial" w:hAnsi="Arial" w:cs="Arial"/>
                <w:b/>
                <w:sz w:val="16"/>
                <w:szCs w:val="16"/>
                <w:lang w:val="fr-FR"/>
              </w:rPr>
            </w:pPr>
            <w:r w:rsidRPr="00F43D4F">
              <w:rPr>
                <w:rFonts w:ascii="Arial" w:hAnsi="Arial" w:cs="Arial"/>
                <w:b/>
                <w:sz w:val="16"/>
                <w:szCs w:val="16"/>
                <w:lang w:val="fr-FR"/>
              </w:rPr>
              <w:t>Mise en place du dispositif opérationnel au niveau régional :</w:t>
            </w:r>
          </w:p>
          <w:p w:rsidR="0094363D" w:rsidRPr="0094363D" w:rsidRDefault="0094363D" w:rsidP="00AE1730">
            <w:pPr>
              <w:tabs>
                <w:tab w:val="left" w:pos="1346"/>
                <w:tab w:val="left" w:pos="4465"/>
                <w:tab w:val="left" w:pos="5315"/>
                <w:tab w:val="left" w:pos="7158"/>
                <w:tab w:val="left" w:pos="7725"/>
              </w:tabs>
              <w:overflowPunct w:val="0"/>
              <w:autoSpaceDE w:val="0"/>
              <w:autoSpaceDN w:val="0"/>
              <w:adjustRightInd w:val="0"/>
              <w:jc w:val="both"/>
              <w:textAlignment w:val="baseline"/>
              <w:rPr>
                <w:rFonts w:ascii="Arial" w:hAnsi="Arial" w:cs="Arial"/>
                <w:b/>
                <w:sz w:val="16"/>
                <w:szCs w:val="16"/>
                <w:lang w:val="fr-FR"/>
              </w:rPr>
            </w:pPr>
          </w:p>
          <w:p w:rsidR="00AE1730" w:rsidRDefault="00AE1730" w:rsidP="00AE1730">
            <w:pPr>
              <w:tabs>
                <w:tab w:val="left" w:pos="1346"/>
                <w:tab w:val="left" w:pos="4465"/>
                <w:tab w:val="left" w:pos="5315"/>
                <w:tab w:val="left" w:pos="7158"/>
                <w:tab w:val="left" w:pos="7725"/>
              </w:tabs>
              <w:overflowPunct w:val="0"/>
              <w:autoSpaceDE w:val="0"/>
              <w:autoSpaceDN w:val="0"/>
              <w:adjustRightInd w:val="0"/>
              <w:jc w:val="both"/>
              <w:textAlignment w:val="baseline"/>
              <w:rPr>
                <w:rFonts w:ascii="Arial" w:hAnsi="Arial" w:cs="Arial"/>
                <w:sz w:val="16"/>
                <w:szCs w:val="16"/>
                <w:lang w:val="fr-FR"/>
              </w:rPr>
            </w:pPr>
            <w:r>
              <w:rPr>
                <w:rFonts w:ascii="Arial" w:hAnsi="Arial" w:cs="Arial"/>
                <w:sz w:val="16"/>
                <w:szCs w:val="16"/>
                <w:lang w:val="fr-FR"/>
              </w:rPr>
              <w:t xml:space="preserve">Installation </w:t>
            </w:r>
            <w:r w:rsidR="0094363D">
              <w:rPr>
                <w:rFonts w:ascii="Arial" w:hAnsi="Arial" w:cs="Arial"/>
                <w:sz w:val="16"/>
                <w:szCs w:val="16"/>
                <w:lang w:val="fr-FR"/>
              </w:rPr>
              <w:t xml:space="preserve">et opérationnalisation </w:t>
            </w:r>
            <w:r>
              <w:rPr>
                <w:rFonts w:ascii="Arial" w:hAnsi="Arial" w:cs="Arial"/>
                <w:sz w:val="16"/>
                <w:szCs w:val="16"/>
                <w:lang w:val="fr-FR"/>
              </w:rPr>
              <w:t>des opérateurs d’appui régionaux </w:t>
            </w:r>
          </w:p>
          <w:p w:rsidR="00AE1730" w:rsidRDefault="00AE1730" w:rsidP="00AE1730">
            <w:pPr>
              <w:tabs>
                <w:tab w:val="left" w:pos="1346"/>
                <w:tab w:val="left" w:pos="4465"/>
                <w:tab w:val="left" w:pos="5315"/>
                <w:tab w:val="left" w:pos="7158"/>
                <w:tab w:val="left" w:pos="7725"/>
              </w:tabs>
              <w:overflowPunct w:val="0"/>
              <w:autoSpaceDE w:val="0"/>
              <w:autoSpaceDN w:val="0"/>
              <w:adjustRightInd w:val="0"/>
              <w:jc w:val="both"/>
              <w:textAlignment w:val="baseline"/>
              <w:rPr>
                <w:rFonts w:ascii="Arial" w:hAnsi="Arial" w:cs="Arial"/>
                <w:sz w:val="16"/>
                <w:szCs w:val="16"/>
                <w:lang w:val="fr-FR"/>
              </w:rPr>
            </w:pPr>
          </w:p>
          <w:p w:rsidR="00AE1730" w:rsidRDefault="00AE1730" w:rsidP="00AE1730">
            <w:pPr>
              <w:tabs>
                <w:tab w:val="left" w:pos="1346"/>
                <w:tab w:val="left" w:pos="4465"/>
                <w:tab w:val="left" w:pos="5315"/>
                <w:tab w:val="left" w:pos="7158"/>
                <w:tab w:val="left" w:pos="7725"/>
              </w:tabs>
              <w:overflowPunct w:val="0"/>
              <w:autoSpaceDE w:val="0"/>
              <w:autoSpaceDN w:val="0"/>
              <w:adjustRightInd w:val="0"/>
              <w:jc w:val="both"/>
              <w:textAlignment w:val="baseline"/>
              <w:rPr>
                <w:rFonts w:ascii="Arial" w:hAnsi="Arial" w:cs="Arial"/>
                <w:sz w:val="16"/>
                <w:szCs w:val="16"/>
                <w:lang w:val="fr-FR"/>
              </w:rPr>
            </w:pPr>
            <w:r>
              <w:rPr>
                <w:rFonts w:ascii="Arial" w:hAnsi="Arial" w:cs="Arial"/>
                <w:sz w:val="16"/>
                <w:szCs w:val="16"/>
                <w:lang w:val="fr-FR"/>
              </w:rPr>
              <w:t>OAR CARE (Anosy-Androy) : 16 personnes recrutées et installées dont 01 Coordinateur à mi-temps, 01 Chef de Projet, 02 Responsables de zone, 03 Formateurs, 07 Animateurs de mobilisation sociale, 01 Comptable à mi-temps, 01 Responsable suivi-évaluation.</w:t>
            </w:r>
          </w:p>
          <w:p w:rsidR="00AE1730" w:rsidRDefault="00AE1730" w:rsidP="00AE1730">
            <w:pPr>
              <w:tabs>
                <w:tab w:val="left" w:pos="1346"/>
                <w:tab w:val="left" w:pos="4465"/>
                <w:tab w:val="left" w:pos="5315"/>
                <w:tab w:val="left" w:pos="7158"/>
                <w:tab w:val="left" w:pos="7725"/>
              </w:tabs>
              <w:overflowPunct w:val="0"/>
              <w:autoSpaceDE w:val="0"/>
              <w:autoSpaceDN w:val="0"/>
              <w:adjustRightInd w:val="0"/>
              <w:jc w:val="both"/>
              <w:textAlignment w:val="baseline"/>
              <w:rPr>
                <w:rFonts w:ascii="Arial" w:hAnsi="Arial" w:cs="Arial"/>
                <w:sz w:val="16"/>
                <w:szCs w:val="16"/>
                <w:lang w:val="fr-FR"/>
              </w:rPr>
            </w:pPr>
          </w:p>
          <w:p w:rsidR="00AE1730" w:rsidRDefault="00AE1730" w:rsidP="00AE1730">
            <w:pPr>
              <w:tabs>
                <w:tab w:val="left" w:pos="1346"/>
                <w:tab w:val="left" w:pos="4465"/>
                <w:tab w:val="left" w:pos="5315"/>
                <w:tab w:val="left" w:pos="7158"/>
                <w:tab w:val="left" w:pos="7725"/>
              </w:tabs>
              <w:overflowPunct w:val="0"/>
              <w:autoSpaceDE w:val="0"/>
              <w:autoSpaceDN w:val="0"/>
              <w:adjustRightInd w:val="0"/>
              <w:jc w:val="both"/>
              <w:textAlignment w:val="baseline"/>
              <w:rPr>
                <w:rFonts w:ascii="Arial" w:hAnsi="Arial" w:cs="Arial"/>
                <w:sz w:val="16"/>
                <w:szCs w:val="16"/>
                <w:lang w:val="fr-FR"/>
              </w:rPr>
            </w:pPr>
            <w:r>
              <w:rPr>
                <w:rFonts w:ascii="Arial" w:hAnsi="Arial" w:cs="Arial"/>
                <w:sz w:val="16"/>
                <w:szCs w:val="16"/>
                <w:lang w:val="fr-FR"/>
              </w:rPr>
              <w:t>OAR AFDI (Haute Matsiatra) : 30 personnes recrutées et installées dont 01Coordinateur, 02 Responsables techniques, 01 Coordinateur de dispositif de proximité, 02 Assistantes techniques expatriées, 01 RAF, 01 Responsable Administrative (pour FERT), 01 Réceptionniste. 02 Animateurs spécialisés, 04 Animateurs d’équipe intercommunale, 15 animateurs communaux.</w:t>
            </w:r>
          </w:p>
          <w:p w:rsidR="00AE1730" w:rsidRDefault="00AE1730" w:rsidP="00AE1730">
            <w:pPr>
              <w:tabs>
                <w:tab w:val="left" w:pos="1346"/>
                <w:tab w:val="left" w:pos="4465"/>
                <w:tab w:val="left" w:pos="5315"/>
                <w:tab w:val="left" w:pos="7158"/>
                <w:tab w:val="left" w:pos="7725"/>
              </w:tabs>
              <w:overflowPunct w:val="0"/>
              <w:autoSpaceDE w:val="0"/>
              <w:autoSpaceDN w:val="0"/>
              <w:adjustRightInd w:val="0"/>
              <w:jc w:val="both"/>
              <w:textAlignment w:val="baseline"/>
              <w:rPr>
                <w:rFonts w:ascii="Arial" w:hAnsi="Arial" w:cs="Arial"/>
                <w:sz w:val="16"/>
                <w:szCs w:val="16"/>
                <w:lang w:val="fr-FR"/>
              </w:rPr>
            </w:pPr>
          </w:p>
          <w:p w:rsidR="00000000" w:rsidRDefault="00AE1730">
            <w:pPr>
              <w:tabs>
                <w:tab w:val="left" w:pos="280"/>
              </w:tabs>
              <w:jc w:val="both"/>
              <w:rPr>
                <w:rFonts w:ascii="Arial" w:hAnsi="Arial" w:cs="Arial"/>
                <w:sz w:val="16"/>
                <w:szCs w:val="16"/>
                <w:lang w:val="fr-FR"/>
              </w:rPr>
            </w:pPr>
            <w:r>
              <w:rPr>
                <w:rFonts w:ascii="Arial" w:hAnsi="Arial" w:cs="Arial"/>
                <w:sz w:val="16"/>
                <w:szCs w:val="16"/>
                <w:lang w:val="fr-FR"/>
              </w:rPr>
              <w:lastRenderedPageBreak/>
              <w:t>OAR FERT (Ihorombe–Amoron’i Mania) : 10 personnes recrutées et installées pour FERT dont 01 Coordinateur, 01 Responsable Information &amp; Communication, 01 Animateur intercommunal, 04 Animateurs communaux, 01 RAF, 01 Secrétaire Comptable, 01 Gardien.</w:t>
            </w:r>
          </w:p>
          <w:p w:rsidR="00000000" w:rsidRDefault="00B14C3B">
            <w:pPr>
              <w:tabs>
                <w:tab w:val="left" w:pos="280"/>
              </w:tabs>
              <w:jc w:val="both"/>
              <w:rPr>
                <w:rFonts w:ascii="Arial" w:hAnsi="Arial" w:cs="Arial"/>
                <w:sz w:val="16"/>
                <w:szCs w:val="16"/>
                <w:lang w:val="fr-FR"/>
              </w:rPr>
            </w:pPr>
          </w:p>
          <w:p w:rsidR="00000000" w:rsidRDefault="0094363D">
            <w:pPr>
              <w:tabs>
                <w:tab w:val="left" w:pos="280"/>
              </w:tabs>
              <w:jc w:val="both"/>
              <w:rPr>
                <w:rFonts w:ascii="Arial" w:hAnsi="Arial" w:cs="Arial"/>
                <w:sz w:val="16"/>
                <w:szCs w:val="16"/>
                <w:lang w:val="fr-FR"/>
              </w:rPr>
            </w:pPr>
            <w:r>
              <w:rPr>
                <w:rFonts w:ascii="Arial" w:hAnsi="Arial" w:cs="Arial"/>
                <w:sz w:val="16"/>
                <w:szCs w:val="16"/>
                <w:lang w:val="fr-FR"/>
              </w:rPr>
              <w:t>Equipe du bureau régional AROPA : 3 ATR et 3 ARSE recrutés et opérationnels pour les trois régions</w:t>
            </w:r>
          </w:p>
          <w:p w:rsidR="00000000" w:rsidRDefault="00B14C3B">
            <w:pPr>
              <w:pStyle w:val="Corpsdetexte"/>
              <w:suppressAutoHyphens/>
              <w:spacing w:after="0"/>
              <w:ind w:right="57"/>
              <w:jc w:val="both"/>
              <w:rPr>
                <w:rFonts w:ascii="Arial" w:hAnsi="Arial" w:cs="Arial"/>
                <w:sz w:val="16"/>
                <w:szCs w:val="16"/>
                <w:lang w:val="fr-FR"/>
              </w:rPr>
            </w:pPr>
          </w:p>
          <w:p w:rsidR="00000000" w:rsidRDefault="00A44283">
            <w:pPr>
              <w:pStyle w:val="Corpsdetexte"/>
              <w:suppressAutoHyphens/>
              <w:spacing w:after="0"/>
              <w:ind w:right="57"/>
              <w:jc w:val="both"/>
              <w:rPr>
                <w:rFonts w:ascii="Arial" w:hAnsi="Arial" w:cs="Arial"/>
                <w:b/>
                <w:sz w:val="16"/>
                <w:szCs w:val="16"/>
                <w:lang w:val="fr-FR"/>
              </w:rPr>
            </w:pPr>
            <w:r>
              <w:rPr>
                <w:rFonts w:ascii="Arial" w:hAnsi="Arial" w:cs="Arial"/>
                <w:b/>
                <w:sz w:val="16"/>
                <w:szCs w:val="16"/>
                <w:lang w:val="fr-FR"/>
              </w:rPr>
              <w:t>Programmation, pilotage et suivi et évaluation du Projet</w:t>
            </w:r>
          </w:p>
          <w:p w:rsidR="00000000" w:rsidRDefault="00B14C3B">
            <w:pPr>
              <w:pStyle w:val="Corpsdetexte"/>
              <w:suppressAutoHyphens/>
              <w:spacing w:after="0"/>
              <w:ind w:left="720" w:right="57"/>
              <w:jc w:val="both"/>
              <w:rPr>
                <w:rFonts w:ascii="Arial" w:hAnsi="Arial" w:cs="Arial"/>
                <w:sz w:val="16"/>
                <w:szCs w:val="16"/>
                <w:lang w:val="fr-FR"/>
              </w:rPr>
            </w:pPr>
          </w:p>
          <w:p w:rsidR="006E05E3" w:rsidRDefault="006E05E3"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Mise en place du COS national</w:t>
            </w:r>
            <w:r w:rsidR="0094363D">
              <w:rPr>
                <w:rFonts w:ascii="Arial" w:hAnsi="Arial" w:cs="Arial"/>
                <w:sz w:val="16"/>
                <w:szCs w:val="16"/>
                <w:lang w:val="fr-FR"/>
              </w:rPr>
              <w:t xml:space="preserve"> par voie d’arrêté ministériel </w:t>
            </w:r>
            <w:del w:id="5" w:author="ATN" w:date="2009-08-01T23:09:00Z">
              <w:r w:rsidDel="0094363D">
                <w:rPr>
                  <w:rFonts w:ascii="Arial" w:hAnsi="Arial" w:cs="Arial"/>
                  <w:sz w:val="16"/>
                  <w:szCs w:val="16"/>
                  <w:lang w:val="fr-FR"/>
                </w:rPr>
                <w:delText xml:space="preserve"> </w:delText>
              </w:r>
            </w:del>
            <w:r>
              <w:rPr>
                <w:rFonts w:ascii="Arial" w:hAnsi="Arial" w:cs="Arial"/>
                <w:sz w:val="16"/>
                <w:szCs w:val="16"/>
                <w:lang w:val="fr-FR"/>
              </w:rPr>
              <w:t>et documentation des membres.</w:t>
            </w:r>
          </w:p>
          <w:p w:rsidR="0094363D" w:rsidRDefault="0094363D"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Elaboration et validation du PTBA 2009 du projet ;</w:t>
            </w:r>
          </w:p>
          <w:p w:rsidR="006E05E3" w:rsidRDefault="0094363D"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 xml:space="preserve">Deux  </w:t>
            </w:r>
            <w:r w:rsidR="006E05E3">
              <w:rPr>
                <w:rFonts w:ascii="Arial" w:hAnsi="Arial" w:cs="Arial"/>
                <w:sz w:val="16"/>
                <w:szCs w:val="16"/>
                <w:lang w:val="fr-FR"/>
              </w:rPr>
              <w:t>réunion</w:t>
            </w:r>
            <w:r>
              <w:rPr>
                <w:rFonts w:ascii="Arial" w:hAnsi="Arial" w:cs="Arial"/>
                <w:sz w:val="16"/>
                <w:szCs w:val="16"/>
                <w:lang w:val="fr-FR"/>
              </w:rPr>
              <w:t>s</w:t>
            </w:r>
            <w:r w:rsidR="006E05E3">
              <w:rPr>
                <w:rFonts w:ascii="Arial" w:hAnsi="Arial" w:cs="Arial"/>
                <w:sz w:val="16"/>
                <w:szCs w:val="16"/>
                <w:lang w:val="fr-FR"/>
              </w:rPr>
              <w:t xml:space="preserve"> du COS tenue</w:t>
            </w:r>
            <w:r w:rsidR="006B662A">
              <w:rPr>
                <w:rFonts w:ascii="Arial" w:hAnsi="Arial" w:cs="Arial"/>
                <w:sz w:val="16"/>
                <w:szCs w:val="16"/>
                <w:lang w:val="fr-FR"/>
              </w:rPr>
              <w:t>s pour information</w:t>
            </w:r>
            <w:r>
              <w:rPr>
                <w:rFonts w:ascii="Arial" w:hAnsi="Arial" w:cs="Arial"/>
                <w:sz w:val="16"/>
                <w:szCs w:val="16"/>
                <w:lang w:val="fr-FR"/>
              </w:rPr>
              <w:t xml:space="preserve"> AROPA et </w:t>
            </w:r>
            <w:r w:rsidR="006E05E3">
              <w:rPr>
                <w:rFonts w:ascii="Arial" w:hAnsi="Arial" w:cs="Arial"/>
                <w:sz w:val="16"/>
                <w:szCs w:val="16"/>
                <w:lang w:val="fr-FR"/>
              </w:rPr>
              <w:t xml:space="preserve"> validation du PTBA 2009.</w:t>
            </w:r>
          </w:p>
          <w:p w:rsidR="0094363D" w:rsidRDefault="0094363D"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 xml:space="preserve"> Tenue d’un atelier technique interne ayant la participation des OAR, DVAAOP, OP/TT, AROPA  sur échange des démarches de mise en œuvre du projet ;</w:t>
            </w:r>
          </w:p>
          <w:p w:rsidR="00CA2A5D" w:rsidRDefault="00CA2A5D"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 xml:space="preserve">Elaboration des manuels </w:t>
            </w:r>
            <w:r w:rsidR="00B17E81">
              <w:rPr>
                <w:rFonts w:ascii="Arial" w:hAnsi="Arial" w:cs="Arial"/>
                <w:sz w:val="16"/>
                <w:szCs w:val="16"/>
                <w:lang w:val="fr-FR"/>
              </w:rPr>
              <w:t xml:space="preserve"> d’opération </w:t>
            </w:r>
            <w:r>
              <w:rPr>
                <w:rFonts w:ascii="Arial" w:hAnsi="Arial" w:cs="Arial"/>
                <w:sz w:val="16"/>
                <w:szCs w:val="16"/>
                <w:lang w:val="fr-FR"/>
              </w:rPr>
              <w:t>et outils de gestion, de suivi et de mise en œuvre du projet ;</w:t>
            </w:r>
          </w:p>
          <w:p w:rsidR="00CA2A5D" w:rsidRDefault="00CA2A5D" w:rsidP="00CA2A5D">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 xml:space="preserve">Lancement de la </w:t>
            </w:r>
            <w:r>
              <w:rPr>
                <w:rFonts w:ascii="Arial" w:hAnsi="Arial" w:cs="Arial"/>
                <w:sz w:val="16"/>
                <w:szCs w:val="16"/>
                <w:lang w:val="fr-FR"/>
              </w:rPr>
              <w:t>m</w:t>
            </w:r>
            <w:r w:rsidRPr="0094363D">
              <w:rPr>
                <w:rFonts w:ascii="Arial" w:hAnsi="Arial" w:cs="Arial"/>
                <w:sz w:val="16"/>
                <w:szCs w:val="16"/>
                <w:lang w:val="fr-FR"/>
              </w:rPr>
              <w:t>ise en place du système de suivi-évaluation et du site web du Projet AROPA.</w:t>
            </w:r>
          </w:p>
          <w:p w:rsidR="00CA2A5D" w:rsidRDefault="00CA2A5D" w:rsidP="00CA2A5D">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Participation à la formation AMED ;</w:t>
            </w:r>
          </w:p>
          <w:p w:rsidR="004E6093" w:rsidRDefault="004E6093" w:rsidP="00CA2A5D">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Participation à l’atelier international sur la gestion des savoirs ;</w:t>
            </w:r>
          </w:p>
          <w:p w:rsidR="004E6093" w:rsidRDefault="004E6093" w:rsidP="00CA2A5D">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Prise en charge du responsable SEGS au niveau de la CAP FIDA ;</w:t>
            </w:r>
          </w:p>
          <w:p w:rsidR="00000000" w:rsidRDefault="00B14C3B">
            <w:pPr>
              <w:pStyle w:val="Corpsdetexte"/>
              <w:suppressAutoHyphens/>
              <w:spacing w:after="0"/>
              <w:ind w:left="720" w:right="57"/>
              <w:jc w:val="both"/>
              <w:rPr>
                <w:rFonts w:ascii="Arial" w:hAnsi="Arial" w:cs="Arial"/>
                <w:sz w:val="16"/>
                <w:szCs w:val="16"/>
                <w:lang w:val="fr-FR"/>
              </w:rPr>
            </w:pPr>
          </w:p>
          <w:p w:rsidR="00000000" w:rsidRDefault="002D230A">
            <w:pPr>
              <w:pStyle w:val="Corpsdetexte"/>
              <w:suppressAutoHyphens/>
              <w:spacing w:after="0"/>
              <w:ind w:right="57"/>
              <w:jc w:val="both"/>
              <w:rPr>
                <w:rFonts w:ascii="Arial" w:hAnsi="Arial" w:cs="Arial"/>
                <w:b/>
                <w:sz w:val="16"/>
                <w:szCs w:val="16"/>
                <w:lang w:val="fr-FR"/>
              </w:rPr>
            </w:pPr>
            <w:r>
              <w:rPr>
                <w:rFonts w:ascii="Arial" w:hAnsi="Arial" w:cs="Arial"/>
                <w:b/>
                <w:sz w:val="16"/>
                <w:szCs w:val="16"/>
                <w:lang w:val="fr-FR"/>
              </w:rPr>
              <w:t>Renforcement institutionnel et des agents</w:t>
            </w:r>
          </w:p>
          <w:p w:rsidR="002C4115" w:rsidRDefault="002C4115"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Participation des Agents du Projet aux formations sur la technique de management du Projet, et la passation de marché public organisées par CAP FIDA.</w:t>
            </w:r>
          </w:p>
          <w:p w:rsidR="006B662A" w:rsidRDefault="0094363D"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Deux réunions tenues avec l’équipe de la DVAAOP pour information AR</w:t>
            </w:r>
            <w:r w:rsidR="006B662A">
              <w:rPr>
                <w:rFonts w:ascii="Arial" w:hAnsi="Arial" w:cs="Arial"/>
                <w:sz w:val="16"/>
                <w:szCs w:val="16"/>
                <w:lang w:val="fr-FR"/>
              </w:rPr>
              <w:t>OPA</w:t>
            </w:r>
          </w:p>
          <w:p w:rsidR="0094363D" w:rsidRDefault="006B662A"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D</w:t>
            </w:r>
            <w:r w:rsidR="00A44283">
              <w:rPr>
                <w:rFonts w:ascii="Arial" w:hAnsi="Arial" w:cs="Arial"/>
                <w:sz w:val="16"/>
                <w:szCs w:val="16"/>
                <w:lang w:val="fr-FR"/>
              </w:rPr>
              <w:t>otation d’un matériel informatique à la DVAAOP</w:t>
            </w:r>
            <w:r w:rsidR="0094363D">
              <w:rPr>
                <w:rFonts w:ascii="Arial" w:hAnsi="Arial" w:cs="Arial"/>
                <w:sz w:val="16"/>
                <w:szCs w:val="16"/>
                <w:lang w:val="fr-FR"/>
              </w:rPr>
              <w:t>;</w:t>
            </w:r>
          </w:p>
          <w:p w:rsidR="0094363D" w:rsidRDefault="0094363D"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Réunions d’information tenues auprès des équipes des DRDR (Anosy et Haute Matsiatra) ;</w:t>
            </w:r>
          </w:p>
          <w:p w:rsidR="0094363D" w:rsidRDefault="0094363D"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Participation de l’équipe de la DVAAOP sur des réunions thématiques liées à la mise en œuvre des composantes du projet ;</w:t>
            </w:r>
          </w:p>
          <w:p w:rsidR="006E05E3" w:rsidRPr="006E05E3" w:rsidRDefault="006E05E3" w:rsidP="0072193C">
            <w:pPr>
              <w:pStyle w:val="Corpsdetexte"/>
              <w:suppressAutoHyphens/>
              <w:spacing w:after="0"/>
              <w:ind w:right="57"/>
              <w:jc w:val="both"/>
              <w:rPr>
                <w:rFonts w:ascii="Arial" w:hAnsi="Arial" w:cs="Arial"/>
                <w:sz w:val="16"/>
                <w:szCs w:val="16"/>
                <w:lang w:val="fr-FR"/>
              </w:rPr>
            </w:pPr>
          </w:p>
          <w:p w:rsidR="00C96C7C" w:rsidRDefault="00C96C7C" w:rsidP="0072193C">
            <w:pPr>
              <w:pStyle w:val="Corpsdetexte"/>
              <w:suppressAutoHyphens/>
              <w:spacing w:after="0"/>
              <w:ind w:right="57"/>
              <w:jc w:val="both"/>
              <w:rPr>
                <w:rFonts w:ascii="Arial" w:hAnsi="Arial" w:cs="Arial"/>
                <w:sz w:val="16"/>
                <w:szCs w:val="16"/>
                <w:lang w:val="fr-FR"/>
              </w:rPr>
            </w:pPr>
            <w:r w:rsidRPr="0072193C">
              <w:rPr>
                <w:rFonts w:ascii="Arial" w:hAnsi="Arial" w:cs="Arial"/>
                <w:b/>
                <w:sz w:val="16"/>
                <w:szCs w:val="16"/>
                <w:lang w:val="fr-FR"/>
              </w:rPr>
              <w:t>Accompagnement de la stratégie nationale de services aux Producteurs et appui au PSA</w:t>
            </w:r>
            <w:r>
              <w:rPr>
                <w:rFonts w:ascii="Arial" w:hAnsi="Arial" w:cs="Arial"/>
                <w:i/>
                <w:sz w:val="16"/>
                <w:szCs w:val="16"/>
                <w:lang w:val="fr-FR"/>
              </w:rPr>
              <w:t> :</w:t>
            </w:r>
          </w:p>
          <w:p w:rsidR="006E05E3" w:rsidRDefault="006E05E3" w:rsidP="006E05E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Elaboration du draft</w:t>
            </w:r>
            <w:r w:rsidR="002D230A">
              <w:rPr>
                <w:rFonts w:ascii="Arial" w:hAnsi="Arial" w:cs="Arial"/>
                <w:sz w:val="16"/>
                <w:szCs w:val="16"/>
                <w:lang w:val="fr-FR"/>
              </w:rPr>
              <w:t xml:space="preserve"> PSA</w:t>
            </w:r>
            <w:r>
              <w:rPr>
                <w:rFonts w:ascii="Arial" w:hAnsi="Arial" w:cs="Arial"/>
                <w:sz w:val="16"/>
                <w:szCs w:val="16"/>
                <w:lang w:val="fr-FR"/>
              </w:rPr>
              <w:t>avec l’équipe de la DVAAOP.</w:t>
            </w:r>
          </w:p>
          <w:p w:rsidR="00A47C4C" w:rsidRDefault="006E05E3" w:rsidP="00E036CC">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Participation aux réunions de réflexions pour la consolidation du PSA</w:t>
            </w:r>
          </w:p>
          <w:p w:rsidR="00A44283" w:rsidRDefault="00A44283" w:rsidP="00E036CC">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Appuis à la tenue des ateliers régionaux sur les stratégies de services aux agriculteurs</w:t>
            </w:r>
            <w:r w:rsidR="006B662A">
              <w:rPr>
                <w:rFonts w:ascii="Arial" w:hAnsi="Arial" w:cs="Arial"/>
                <w:sz w:val="16"/>
                <w:szCs w:val="16"/>
                <w:lang w:val="fr-FR"/>
              </w:rPr>
              <w:t> ;</w:t>
            </w:r>
          </w:p>
          <w:p w:rsidR="00A44283" w:rsidRDefault="00A44283" w:rsidP="00E036CC">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Participation à des séries de réunions de suivi, de mise en œuvre et des réflexion</w:t>
            </w:r>
            <w:r w:rsidR="002D230A">
              <w:rPr>
                <w:rFonts w:ascii="Arial" w:hAnsi="Arial" w:cs="Arial"/>
                <w:sz w:val="16"/>
                <w:szCs w:val="16"/>
                <w:lang w:val="fr-FR"/>
              </w:rPr>
              <w:t>s</w:t>
            </w:r>
            <w:r>
              <w:rPr>
                <w:rFonts w:ascii="Arial" w:hAnsi="Arial" w:cs="Arial"/>
                <w:sz w:val="16"/>
                <w:szCs w:val="16"/>
                <w:lang w:val="fr-FR"/>
              </w:rPr>
              <w:t xml:space="preserve"> sur les programmes d’appui aux CSA et FRDA ;</w:t>
            </w:r>
          </w:p>
          <w:p w:rsidR="00A44283" w:rsidRDefault="00A44283" w:rsidP="00E036CC">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Rédaction du draft de la charte de partenariat ;</w:t>
            </w:r>
          </w:p>
          <w:p w:rsidR="00000000" w:rsidRDefault="004E6093">
            <w:pPr>
              <w:pStyle w:val="Corpsdetexte"/>
              <w:numPr>
                <w:ilvl w:val="0"/>
                <w:numId w:val="19"/>
              </w:numPr>
              <w:suppressAutoHyphens/>
              <w:spacing w:after="0"/>
              <w:ind w:right="57"/>
              <w:jc w:val="both"/>
              <w:rPr>
                <w:rFonts w:ascii="Arial" w:hAnsi="Arial" w:cs="Arial"/>
                <w:sz w:val="16"/>
                <w:szCs w:val="16"/>
                <w:lang w:val="fr-FR"/>
              </w:rPr>
            </w:pPr>
            <w:r>
              <w:rPr>
                <w:rFonts w:ascii="Arial" w:hAnsi="Arial" w:cs="Arial"/>
                <w:sz w:val="16"/>
                <w:szCs w:val="16"/>
                <w:lang w:val="fr-FR"/>
              </w:rPr>
              <w:t>Appuis du MAEP à la participation à la formation sur l’aspect GENRE ;</w:t>
            </w:r>
          </w:p>
          <w:p w:rsidR="00A44283" w:rsidRPr="002D230A" w:rsidRDefault="008E34F3" w:rsidP="002D230A">
            <w:pPr>
              <w:pStyle w:val="Corpsdetexte"/>
              <w:numPr>
                <w:ilvl w:val="0"/>
                <w:numId w:val="19"/>
              </w:numPr>
              <w:suppressAutoHyphens/>
              <w:spacing w:after="0"/>
              <w:ind w:right="57"/>
              <w:jc w:val="both"/>
              <w:rPr>
                <w:rFonts w:ascii="Arial" w:hAnsi="Arial" w:cs="Arial"/>
                <w:sz w:val="16"/>
                <w:szCs w:val="16"/>
                <w:lang w:val="fr-FR"/>
              </w:rPr>
            </w:pPr>
            <w:r w:rsidRPr="002D230A">
              <w:rPr>
                <w:rFonts w:ascii="Arial" w:hAnsi="Arial" w:cs="Arial"/>
                <w:sz w:val="16"/>
                <w:szCs w:val="16"/>
                <w:lang w:val="fr-FR"/>
              </w:rPr>
              <w:t>Participation à la réunion d’information sur le financement rural avec les membres APIFM ;</w:t>
            </w:r>
          </w:p>
        </w:tc>
      </w:tr>
      <w:tr w:rsidR="000320CE" w:rsidRPr="007D500B">
        <w:tc>
          <w:tcPr>
            <w:tcW w:w="10368" w:type="dxa"/>
            <w:tcBorders>
              <w:top w:val="dotted" w:sz="4" w:space="0" w:color="auto"/>
              <w:left w:val="single" w:sz="12" w:space="0" w:color="auto"/>
              <w:bottom w:val="single" w:sz="12" w:space="0" w:color="auto"/>
              <w:right w:val="single" w:sz="12" w:space="0" w:color="auto"/>
            </w:tcBorders>
          </w:tcPr>
          <w:p w:rsidR="003D3D74" w:rsidRDefault="003D3D74" w:rsidP="003D3D74">
            <w:pPr>
              <w:pStyle w:val="Corpsdetexte"/>
              <w:suppressAutoHyphens/>
              <w:spacing w:after="0"/>
              <w:ind w:right="57"/>
              <w:jc w:val="both"/>
              <w:rPr>
                <w:rFonts w:ascii="Arial" w:hAnsi="Arial" w:cs="Arial"/>
                <w:sz w:val="16"/>
                <w:szCs w:val="16"/>
                <w:lang w:val="fr-FR"/>
              </w:rPr>
            </w:pPr>
          </w:p>
          <w:p w:rsidR="003D3D74" w:rsidRDefault="003D3D74" w:rsidP="003D3D74">
            <w:pPr>
              <w:pStyle w:val="Corpsdetexte"/>
              <w:suppressAutoHyphens/>
              <w:spacing w:after="0"/>
              <w:ind w:right="57"/>
              <w:jc w:val="both"/>
              <w:rPr>
                <w:rFonts w:ascii="Arial" w:hAnsi="Arial" w:cs="Arial"/>
                <w:sz w:val="16"/>
                <w:szCs w:val="16"/>
                <w:lang w:val="fr-FR"/>
              </w:rPr>
            </w:pPr>
          </w:p>
          <w:p w:rsidR="00C84CC8" w:rsidRPr="0072193C" w:rsidRDefault="0072193C" w:rsidP="0072193C">
            <w:pPr>
              <w:pStyle w:val="Corpsdetexte"/>
              <w:suppressAutoHyphens/>
              <w:spacing w:after="0"/>
              <w:ind w:right="57"/>
              <w:jc w:val="both"/>
              <w:rPr>
                <w:rFonts w:ascii="Arial" w:hAnsi="Arial" w:cs="Arial"/>
                <w:sz w:val="16"/>
                <w:szCs w:val="16"/>
                <w:lang w:val="fr-FR"/>
              </w:rPr>
            </w:pPr>
            <w:r>
              <w:rPr>
                <w:rFonts w:ascii="Arial" w:hAnsi="Arial" w:cs="Arial"/>
                <w:sz w:val="16"/>
                <w:szCs w:val="16"/>
                <w:lang w:val="fr-FR"/>
              </w:rPr>
              <w:t xml:space="preserve">  </w:t>
            </w:r>
          </w:p>
        </w:tc>
      </w:tr>
    </w:tbl>
    <w:p w:rsidR="000320CE" w:rsidRDefault="000320CE">
      <w:pPr>
        <w:jc w:val="both"/>
        <w:rPr>
          <w:rFonts w:ascii="Arial" w:hAnsi="Arial"/>
          <w:bCs/>
          <w:sz w:val="16"/>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68"/>
      </w:tblGrid>
      <w:tr w:rsidR="000320CE" w:rsidRPr="00361224">
        <w:tc>
          <w:tcPr>
            <w:tcW w:w="10368" w:type="dxa"/>
            <w:tcBorders>
              <w:top w:val="single" w:sz="12" w:space="0" w:color="auto"/>
              <w:left w:val="single" w:sz="12" w:space="0" w:color="auto"/>
              <w:bottom w:val="dotted" w:sz="4" w:space="0" w:color="auto"/>
              <w:right w:val="single" w:sz="12" w:space="0" w:color="auto"/>
            </w:tcBorders>
          </w:tcPr>
          <w:p w:rsidR="000320CE" w:rsidRDefault="000320CE">
            <w:pPr>
              <w:jc w:val="both"/>
              <w:rPr>
                <w:rFonts w:ascii="Arial" w:hAnsi="Arial"/>
                <w:b/>
                <w:sz w:val="16"/>
                <w:lang w:val="fr-FR"/>
              </w:rPr>
            </w:pPr>
          </w:p>
          <w:p w:rsidR="000320CE" w:rsidRDefault="000320CE">
            <w:pPr>
              <w:jc w:val="both"/>
              <w:rPr>
                <w:rFonts w:ascii="Arial" w:hAnsi="Arial"/>
                <w:b/>
                <w:sz w:val="16"/>
                <w:lang w:val="fr-FR"/>
              </w:rPr>
            </w:pPr>
            <w:r>
              <w:rPr>
                <w:rFonts w:ascii="Arial" w:hAnsi="Arial"/>
                <w:b/>
                <w:sz w:val="16"/>
                <w:lang w:val="fr-FR"/>
              </w:rPr>
              <w:t>Exécution prévue pour le semestre prochain</w:t>
            </w:r>
          </w:p>
        </w:tc>
      </w:tr>
      <w:tr w:rsidR="000320CE" w:rsidRPr="00361224">
        <w:tc>
          <w:tcPr>
            <w:tcW w:w="10368" w:type="dxa"/>
            <w:tcBorders>
              <w:top w:val="dotted" w:sz="4" w:space="0" w:color="auto"/>
              <w:left w:val="single" w:sz="12" w:space="0" w:color="auto"/>
              <w:bottom w:val="dotted" w:sz="4" w:space="0" w:color="auto"/>
              <w:right w:val="single" w:sz="12" w:space="0" w:color="auto"/>
            </w:tcBorders>
          </w:tcPr>
          <w:p w:rsidR="00D50D34" w:rsidRDefault="00D50D34" w:rsidP="00D50D34">
            <w:pPr>
              <w:jc w:val="both"/>
              <w:rPr>
                <w:rFonts w:ascii="Arial" w:hAnsi="Arial" w:cs="Arial"/>
                <w:bCs/>
                <w:i/>
                <w:iCs/>
                <w:sz w:val="16"/>
                <w:szCs w:val="16"/>
                <w:u w:val="single"/>
                <w:lang w:val="fr-FR"/>
              </w:rPr>
            </w:pPr>
            <w:r w:rsidRPr="00BC5D15">
              <w:rPr>
                <w:rFonts w:ascii="Arial" w:hAnsi="Arial" w:cs="Arial"/>
                <w:b/>
                <w:bCs/>
                <w:i/>
                <w:iCs/>
                <w:sz w:val="16"/>
                <w:szCs w:val="16"/>
                <w:u w:val="single"/>
                <w:lang w:val="fr-FR"/>
              </w:rPr>
              <w:t>Composante 1. :</w:t>
            </w:r>
            <w:r>
              <w:rPr>
                <w:rFonts w:ascii="Arial" w:hAnsi="Arial" w:cs="Arial"/>
                <w:bCs/>
                <w:i/>
                <w:iCs/>
                <w:sz w:val="16"/>
                <w:szCs w:val="16"/>
                <w:lang w:val="fr-FR"/>
              </w:rPr>
              <w:t xml:space="preserve"> </w:t>
            </w:r>
            <w:r w:rsidRPr="003E6196">
              <w:rPr>
                <w:rFonts w:ascii="Arial" w:hAnsi="Arial" w:cs="Arial"/>
                <w:bCs/>
                <w:i/>
                <w:iCs/>
                <w:sz w:val="16"/>
                <w:szCs w:val="16"/>
                <w:lang w:val="fr-FR"/>
              </w:rPr>
              <w:t xml:space="preserve"> </w:t>
            </w:r>
            <w:r>
              <w:rPr>
                <w:rFonts w:ascii="Arial" w:hAnsi="Arial" w:cs="Arial"/>
                <w:bCs/>
                <w:i/>
                <w:iCs/>
                <w:sz w:val="16"/>
                <w:szCs w:val="16"/>
                <w:u w:val="single"/>
                <w:lang w:val="fr-FR"/>
              </w:rPr>
              <w:t>Appui à la structuration des OP et à la professionnalisation des Producteurs :</w:t>
            </w:r>
          </w:p>
          <w:p w:rsidR="00D50D34" w:rsidRPr="00D50D34" w:rsidRDefault="00D50D34" w:rsidP="00D50D34">
            <w:pPr>
              <w:jc w:val="both"/>
              <w:rPr>
                <w:rFonts w:ascii="Arial" w:hAnsi="Arial"/>
                <w:bCs/>
                <w:sz w:val="16"/>
                <w:lang w:val="fr-FR"/>
              </w:rPr>
            </w:pPr>
          </w:p>
          <w:p w:rsidR="000320CE" w:rsidRDefault="00521D64" w:rsidP="00521D64">
            <w:pPr>
              <w:pStyle w:val="Paragraphedeliste"/>
              <w:numPr>
                <w:ilvl w:val="0"/>
                <w:numId w:val="19"/>
              </w:numPr>
              <w:jc w:val="both"/>
              <w:rPr>
                <w:rFonts w:ascii="Arial" w:hAnsi="Arial"/>
                <w:bCs/>
                <w:sz w:val="16"/>
                <w:lang w:val="fr-FR"/>
              </w:rPr>
            </w:pPr>
            <w:r>
              <w:rPr>
                <w:rFonts w:ascii="Arial" w:hAnsi="Arial"/>
                <w:bCs/>
                <w:sz w:val="16"/>
                <w:lang w:val="fr-FR"/>
              </w:rPr>
              <w:t>Etudes diagnostiques des OP, des services (offres&amp;demandes), orientation des filières en vue de définir les stratégies de développement des OP et des services.</w:t>
            </w:r>
          </w:p>
          <w:p w:rsidR="00521D64" w:rsidRDefault="00521D64" w:rsidP="00521D64">
            <w:pPr>
              <w:pStyle w:val="Paragraphedeliste"/>
              <w:numPr>
                <w:ilvl w:val="0"/>
                <w:numId w:val="19"/>
              </w:numPr>
              <w:jc w:val="both"/>
              <w:rPr>
                <w:rFonts w:ascii="Arial" w:hAnsi="Arial"/>
                <w:bCs/>
                <w:sz w:val="16"/>
                <w:lang w:val="fr-FR"/>
              </w:rPr>
            </w:pPr>
            <w:r>
              <w:rPr>
                <w:rFonts w:ascii="Arial" w:hAnsi="Arial"/>
                <w:bCs/>
                <w:sz w:val="16"/>
                <w:lang w:val="fr-FR"/>
              </w:rPr>
              <w:t>Réalisation des 03 visites d’échange des OPR/TTR touchant les 03 Régions d’intervention du Projet.</w:t>
            </w:r>
          </w:p>
          <w:p w:rsidR="00521D64" w:rsidRDefault="00521D64" w:rsidP="00521D64">
            <w:pPr>
              <w:pStyle w:val="Paragraphedeliste"/>
              <w:numPr>
                <w:ilvl w:val="0"/>
                <w:numId w:val="19"/>
              </w:numPr>
              <w:jc w:val="both"/>
              <w:rPr>
                <w:rFonts w:ascii="Arial" w:hAnsi="Arial"/>
                <w:bCs/>
                <w:sz w:val="16"/>
                <w:lang w:val="fr-FR"/>
              </w:rPr>
            </w:pPr>
            <w:r>
              <w:rPr>
                <w:rFonts w:ascii="Arial" w:hAnsi="Arial"/>
                <w:bCs/>
                <w:sz w:val="16"/>
                <w:lang w:val="fr-FR"/>
              </w:rPr>
              <w:t>Mise en place de base de données des OP au niveau des 03 TTR des 03 Régions.</w:t>
            </w:r>
          </w:p>
          <w:p w:rsidR="00D50D34" w:rsidRPr="00521D64" w:rsidRDefault="00D50D34" w:rsidP="00D50D34">
            <w:pPr>
              <w:pStyle w:val="Paragraphedeliste"/>
              <w:jc w:val="both"/>
              <w:rPr>
                <w:rFonts w:ascii="Arial" w:hAnsi="Arial"/>
                <w:bCs/>
                <w:sz w:val="16"/>
                <w:lang w:val="fr-FR"/>
              </w:rPr>
            </w:pPr>
          </w:p>
        </w:tc>
      </w:tr>
      <w:tr w:rsidR="00EB0512" w:rsidRPr="00361224">
        <w:tc>
          <w:tcPr>
            <w:tcW w:w="10368" w:type="dxa"/>
            <w:tcBorders>
              <w:top w:val="dotted" w:sz="4" w:space="0" w:color="auto"/>
              <w:left w:val="single" w:sz="12" w:space="0" w:color="auto"/>
              <w:bottom w:val="dotted" w:sz="4" w:space="0" w:color="auto"/>
              <w:right w:val="single" w:sz="12" w:space="0" w:color="auto"/>
            </w:tcBorders>
          </w:tcPr>
          <w:p w:rsidR="00D50D34" w:rsidRDefault="00D50D34" w:rsidP="00D50D34">
            <w:pPr>
              <w:jc w:val="both"/>
              <w:rPr>
                <w:rFonts w:ascii="Arial" w:hAnsi="Arial" w:cs="Arial"/>
                <w:bCs/>
                <w:i/>
                <w:iCs/>
                <w:sz w:val="16"/>
                <w:szCs w:val="16"/>
                <w:u w:val="single"/>
                <w:lang w:val="fr-FR"/>
              </w:rPr>
            </w:pPr>
            <w:r>
              <w:rPr>
                <w:rFonts w:ascii="Arial" w:hAnsi="Arial" w:cs="Arial"/>
                <w:b/>
                <w:bCs/>
                <w:i/>
                <w:iCs/>
                <w:sz w:val="16"/>
                <w:szCs w:val="16"/>
                <w:u w:val="single"/>
                <w:lang w:val="fr-FR"/>
              </w:rPr>
              <w:t>Composante 2</w:t>
            </w:r>
            <w:r w:rsidRPr="00BC5D15">
              <w:rPr>
                <w:rFonts w:ascii="Arial" w:hAnsi="Arial" w:cs="Arial"/>
                <w:b/>
                <w:bCs/>
                <w:i/>
                <w:iCs/>
                <w:sz w:val="16"/>
                <w:szCs w:val="16"/>
                <w:u w:val="single"/>
                <w:lang w:val="fr-FR"/>
              </w:rPr>
              <w:t>. :</w:t>
            </w:r>
            <w:r>
              <w:rPr>
                <w:rFonts w:ascii="Arial" w:hAnsi="Arial" w:cs="Arial"/>
                <w:bCs/>
                <w:i/>
                <w:iCs/>
                <w:sz w:val="16"/>
                <w:szCs w:val="16"/>
                <w:lang w:val="fr-FR"/>
              </w:rPr>
              <w:t xml:space="preserve"> </w:t>
            </w:r>
            <w:r w:rsidRPr="00496FB7">
              <w:rPr>
                <w:rFonts w:ascii="Arial" w:hAnsi="Arial" w:cs="Arial"/>
                <w:bCs/>
                <w:i/>
                <w:iCs/>
                <w:sz w:val="16"/>
                <w:szCs w:val="16"/>
                <w:u w:val="single"/>
                <w:lang w:val="fr-FR"/>
              </w:rPr>
              <w:t>Développement</w:t>
            </w:r>
            <w:r>
              <w:rPr>
                <w:rFonts w:ascii="Arial" w:hAnsi="Arial" w:cs="Arial"/>
                <w:bCs/>
                <w:i/>
                <w:iCs/>
                <w:sz w:val="16"/>
                <w:szCs w:val="16"/>
                <w:u w:val="single"/>
                <w:lang w:val="fr-FR"/>
              </w:rPr>
              <w:t xml:space="preserve"> de l’intermédiation et des marchés des services agricoles :</w:t>
            </w:r>
          </w:p>
          <w:p w:rsidR="00EB0512" w:rsidRDefault="00EB0512">
            <w:pPr>
              <w:jc w:val="both"/>
              <w:rPr>
                <w:rFonts w:ascii="Arial" w:hAnsi="Arial"/>
                <w:bCs/>
                <w:sz w:val="16"/>
                <w:lang w:val="fr-FR"/>
              </w:rPr>
            </w:pPr>
          </w:p>
          <w:p w:rsidR="00D50D34" w:rsidRDefault="00D50D34" w:rsidP="00D50D34">
            <w:pPr>
              <w:pStyle w:val="Paragraphedeliste"/>
              <w:numPr>
                <w:ilvl w:val="0"/>
                <w:numId w:val="19"/>
              </w:numPr>
              <w:jc w:val="both"/>
              <w:rPr>
                <w:rFonts w:ascii="Arial" w:hAnsi="Arial"/>
                <w:bCs/>
                <w:sz w:val="16"/>
                <w:lang w:val="fr-FR"/>
              </w:rPr>
            </w:pPr>
            <w:r>
              <w:rPr>
                <w:rFonts w:ascii="Arial" w:hAnsi="Arial"/>
                <w:bCs/>
                <w:sz w:val="16"/>
                <w:lang w:val="fr-FR"/>
              </w:rPr>
              <w:t>Mise en place de base de données de PS au niveau des 10 CSA de 03 Régions.</w:t>
            </w:r>
          </w:p>
          <w:p w:rsidR="00D50D34" w:rsidRDefault="00D50D34" w:rsidP="00D50D34">
            <w:pPr>
              <w:pStyle w:val="Paragraphedeliste"/>
              <w:numPr>
                <w:ilvl w:val="0"/>
                <w:numId w:val="19"/>
              </w:numPr>
              <w:jc w:val="both"/>
              <w:rPr>
                <w:rFonts w:ascii="Arial" w:hAnsi="Arial"/>
                <w:bCs/>
                <w:sz w:val="16"/>
                <w:lang w:val="fr-FR"/>
              </w:rPr>
            </w:pPr>
            <w:r>
              <w:rPr>
                <w:rFonts w:ascii="Arial" w:hAnsi="Arial"/>
                <w:bCs/>
                <w:sz w:val="16"/>
                <w:lang w:val="fr-FR"/>
              </w:rPr>
              <w:t>Réalisation des études de 06 filières agricoles prioritaires dont 02 par Région.</w:t>
            </w:r>
          </w:p>
          <w:p w:rsidR="00D50D34" w:rsidRDefault="00D50D34" w:rsidP="00D50D34">
            <w:pPr>
              <w:pStyle w:val="Paragraphedeliste"/>
              <w:numPr>
                <w:ilvl w:val="0"/>
                <w:numId w:val="19"/>
              </w:numPr>
              <w:jc w:val="both"/>
              <w:rPr>
                <w:rFonts w:ascii="Arial" w:hAnsi="Arial"/>
                <w:bCs/>
                <w:sz w:val="16"/>
                <w:lang w:val="fr-FR"/>
              </w:rPr>
            </w:pPr>
            <w:r>
              <w:rPr>
                <w:rFonts w:ascii="Arial" w:hAnsi="Arial"/>
                <w:bCs/>
                <w:sz w:val="16"/>
                <w:lang w:val="fr-FR"/>
              </w:rPr>
              <w:t>Réalisation des visites d’</w:t>
            </w:r>
            <w:r w:rsidR="00491843">
              <w:rPr>
                <w:rFonts w:ascii="Arial" w:hAnsi="Arial"/>
                <w:bCs/>
                <w:sz w:val="16"/>
                <w:lang w:val="fr-FR"/>
              </w:rPr>
              <w:t>échange inter-CSA.</w:t>
            </w:r>
          </w:p>
          <w:p w:rsidR="00491843" w:rsidRDefault="00491843" w:rsidP="00D50D34">
            <w:pPr>
              <w:pStyle w:val="Paragraphedeliste"/>
              <w:numPr>
                <w:ilvl w:val="0"/>
                <w:numId w:val="19"/>
              </w:numPr>
              <w:jc w:val="both"/>
              <w:rPr>
                <w:rFonts w:ascii="Arial" w:hAnsi="Arial"/>
                <w:bCs/>
                <w:sz w:val="16"/>
                <w:lang w:val="fr-FR"/>
              </w:rPr>
            </w:pPr>
            <w:r>
              <w:rPr>
                <w:rFonts w:ascii="Arial" w:hAnsi="Arial"/>
                <w:bCs/>
                <w:sz w:val="16"/>
                <w:lang w:val="fr-FR"/>
              </w:rPr>
              <w:t>Achat de lot d’équipement pour les Radios de proximité.</w:t>
            </w:r>
          </w:p>
          <w:p w:rsidR="00491843" w:rsidRPr="00D50D34" w:rsidRDefault="00491843" w:rsidP="001E6209">
            <w:pPr>
              <w:pStyle w:val="Paragraphedeliste"/>
              <w:jc w:val="both"/>
              <w:rPr>
                <w:rFonts w:ascii="Arial" w:hAnsi="Arial"/>
                <w:bCs/>
                <w:sz w:val="16"/>
                <w:lang w:val="fr-FR"/>
              </w:rPr>
            </w:pPr>
          </w:p>
        </w:tc>
      </w:tr>
      <w:tr w:rsidR="00EB0512" w:rsidRPr="00361224">
        <w:tc>
          <w:tcPr>
            <w:tcW w:w="10368" w:type="dxa"/>
            <w:tcBorders>
              <w:top w:val="dotted" w:sz="4" w:space="0" w:color="auto"/>
              <w:left w:val="single" w:sz="12" w:space="0" w:color="auto"/>
              <w:bottom w:val="dotted" w:sz="4" w:space="0" w:color="auto"/>
              <w:right w:val="single" w:sz="12" w:space="0" w:color="auto"/>
            </w:tcBorders>
          </w:tcPr>
          <w:p w:rsidR="001E6209" w:rsidRDefault="001E6209" w:rsidP="001E6209">
            <w:pPr>
              <w:jc w:val="both"/>
              <w:rPr>
                <w:rFonts w:ascii="Arial" w:hAnsi="Arial" w:cs="Arial"/>
                <w:bCs/>
                <w:i/>
                <w:iCs/>
                <w:sz w:val="16"/>
                <w:szCs w:val="16"/>
                <w:u w:val="single"/>
                <w:lang w:val="fr-FR"/>
              </w:rPr>
            </w:pPr>
            <w:r>
              <w:rPr>
                <w:rFonts w:ascii="Arial" w:hAnsi="Arial" w:cs="Arial"/>
                <w:b/>
                <w:bCs/>
                <w:i/>
                <w:iCs/>
                <w:sz w:val="16"/>
                <w:szCs w:val="16"/>
                <w:u w:val="single"/>
                <w:lang w:val="fr-FR"/>
              </w:rPr>
              <w:t>Composante 3</w:t>
            </w:r>
            <w:r w:rsidRPr="00BC5D15">
              <w:rPr>
                <w:rFonts w:ascii="Arial" w:hAnsi="Arial" w:cs="Arial"/>
                <w:b/>
                <w:bCs/>
                <w:i/>
                <w:iCs/>
                <w:sz w:val="16"/>
                <w:szCs w:val="16"/>
                <w:u w:val="single"/>
                <w:lang w:val="fr-FR"/>
              </w:rPr>
              <w:t>. :</w:t>
            </w:r>
            <w:r>
              <w:rPr>
                <w:rFonts w:ascii="Arial" w:hAnsi="Arial" w:cs="Arial"/>
                <w:bCs/>
                <w:i/>
                <w:iCs/>
                <w:sz w:val="16"/>
                <w:szCs w:val="16"/>
                <w:lang w:val="fr-FR"/>
              </w:rPr>
              <w:t xml:space="preserve"> </w:t>
            </w:r>
            <w:r w:rsidRPr="00496FB7">
              <w:rPr>
                <w:rFonts w:ascii="Arial" w:hAnsi="Arial" w:cs="Arial"/>
                <w:bCs/>
                <w:i/>
                <w:iCs/>
                <w:sz w:val="16"/>
                <w:szCs w:val="16"/>
                <w:u w:val="single"/>
                <w:lang w:val="fr-FR"/>
              </w:rPr>
              <w:t>Appui au financement de la production et des services agricoles:</w:t>
            </w:r>
          </w:p>
          <w:p w:rsidR="00EB0512" w:rsidRDefault="00EB0512">
            <w:pPr>
              <w:jc w:val="both"/>
              <w:rPr>
                <w:rFonts w:ascii="Arial" w:hAnsi="Arial"/>
                <w:bCs/>
                <w:sz w:val="16"/>
                <w:lang w:val="fr-FR"/>
              </w:rPr>
            </w:pPr>
          </w:p>
          <w:p w:rsidR="001E6209" w:rsidRPr="001E6209" w:rsidRDefault="001E6209" w:rsidP="001E6209">
            <w:pPr>
              <w:pStyle w:val="Paragraphedeliste"/>
              <w:numPr>
                <w:ilvl w:val="0"/>
                <w:numId w:val="19"/>
              </w:numPr>
              <w:jc w:val="both"/>
              <w:rPr>
                <w:rFonts w:ascii="Arial" w:hAnsi="Arial"/>
                <w:bCs/>
                <w:i/>
                <w:sz w:val="16"/>
                <w:lang w:val="fr-FR"/>
              </w:rPr>
            </w:pPr>
            <w:r>
              <w:rPr>
                <w:rFonts w:ascii="Arial" w:hAnsi="Arial"/>
                <w:bCs/>
                <w:sz w:val="16"/>
                <w:lang w:val="fr-FR"/>
              </w:rPr>
              <w:t>Finalisation de la charte de partenariat multi bailleur.</w:t>
            </w:r>
          </w:p>
          <w:p w:rsidR="001E6209" w:rsidRPr="001E6209" w:rsidRDefault="001E6209" w:rsidP="001E6209">
            <w:pPr>
              <w:pStyle w:val="Paragraphedeliste"/>
              <w:numPr>
                <w:ilvl w:val="0"/>
                <w:numId w:val="19"/>
              </w:numPr>
              <w:jc w:val="both"/>
              <w:rPr>
                <w:rFonts w:ascii="Arial" w:hAnsi="Arial"/>
                <w:bCs/>
                <w:i/>
                <w:sz w:val="16"/>
                <w:lang w:val="fr-FR"/>
              </w:rPr>
            </w:pPr>
            <w:r>
              <w:rPr>
                <w:rFonts w:ascii="Arial" w:hAnsi="Arial"/>
                <w:bCs/>
                <w:sz w:val="16"/>
                <w:lang w:val="fr-FR"/>
              </w:rPr>
              <w:t>Elaboration du manuel et mécanisme de financement et d’abondement FRDA.</w:t>
            </w:r>
          </w:p>
          <w:p w:rsidR="001E6209" w:rsidRPr="001E6209" w:rsidRDefault="001E6209" w:rsidP="001E6209">
            <w:pPr>
              <w:pStyle w:val="Paragraphedeliste"/>
              <w:numPr>
                <w:ilvl w:val="0"/>
                <w:numId w:val="19"/>
              </w:numPr>
              <w:jc w:val="both"/>
              <w:rPr>
                <w:rFonts w:ascii="Arial" w:hAnsi="Arial"/>
                <w:bCs/>
                <w:i/>
                <w:sz w:val="16"/>
                <w:lang w:val="fr-FR"/>
              </w:rPr>
            </w:pPr>
            <w:r>
              <w:rPr>
                <w:rFonts w:ascii="Arial" w:hAnsi="Arial"/>
                <w:bCs/>
                <w:sz w:val="16"/>
                <w:lang w:val="fr-FR"/>
              </w:rPr>
              <w:t>Inventaire et diagnostique sommaires des Périmètres à réhabiliter dans les 03 régions d’intervention du Programme.</w:t>
            </w:r>
          </w:p>
          <w:p w:rsidR="001E6209" w:rsidRPr="00682151" w:rsidRDefault="00682151" w:rsidP="001E6209">
            <w:pPr>
              <w:pStyle w:val="Paragraphedeliste"/>
              <w:numPr>
                <w:ilvl w:val="0"/>
                <w:numId w:val="19"/>
              </w:numPr>
              <w:jc w:val="both"/>
              <w:rPr>
                <w:rFonts w:ascii="Arial" w:hAnsi="Arial"/>
                <w:bCs/>
                <w:i/>
                <w:sz w:val="16"/>
                <w:lang w:val="fr-FR"/>
              </w:rPr>
            </w:pPr>
            <w:r>
              <w:rPr>
                <w:rFonts w:ascii="Arial" w:hAnsi="Arial"/>
                <w:bCs/>
                <w:sz w:val="16"/>
                <w:lang w:val="fr-FR"/>
              </w:rPr>
              <w:t>Réalisation des études d’APD pour les 04 périmètres de Betroka.</w:t>
            </w:r>
          </w:p>
          <w:p w:rsidR="00682151" w:rsidRPr="00682151" w:rsidRDefault="00682151" w:rsidP="001E6209">
            <w:pPr>
              <w:pStyle w:val="Paragraphedeliste"/>
              <w:numPr>
                <w:ilvl w:val="0"/>
                <w:numId w:val="19"/>
              </w:numPr>
              <w:jc w:val="both"/>
              <w:rPr>
                <w:rFonts w:ascii="Arial" w:hAnsi="Arial"/>
                <w:bCs/>
                <w:i/>
                <w:sz w:val="16"/>
                <w:lang w:val="fr-FR"/>
              </w:rPr>
            </w:pPr>
            <w:r>
              <w:rPr>
                <w:rFonts w:ascii="Arial" w:hAnsi="Arial"/>
                <w:bCs/>
                <w:sz w:val="16"/>
                <w:lang w:val="fr-FR"/>
              </w:rPr>
              <w:t>Formation des OPs dans les Régions d’Anosy/Androy et d’Ihorombe sur les techniques de riziculture améliorée SRI/SRA.</w:t>
            </w:r>
          </w:p>
          <w:p w:rsidR="00682151" w:rsidRPr="00682151" w:rsidRDefault="00682151" w:rsidP="001E6209">
            <w:pPr>
              <w:pStyle w:val="Paragraphedeliste"/>
              <w:numPr>
                <w:ilvl w:val="0"/>
                <w:numId w:val="19"/>
              </w:numPr>
              <w:jc w:val="both"/>
              <w:rPr>
                <w:rFonts w:ascii="Arial" w:hAnsi="Arial"/>
                <w:bCs/>
                <w:i/>
                <w:sz w:val="16"/>
                <w:lang w:val="fr-FR"/>
              </w:rPr>
            </w:pPr>
            <w:r>
              <w:rPr>
                <w:rFonts w:ascii="Arial" w:hAnsi="Arial"/>
                <w:bCs/>
                <w:sz w:val="16"/>
                <w:lang w:val="fr-FR"/>
              </w:rPr>
              <w:t>Formation des OPs sur les luttes contre les ennemis de culture et la protection des végétaux.</w:t>
            </w:r>
          </w:p>
          <w:p w:rsidR="00682151" w:rsidRPr="00682151" w:rsidRDefault="00682151" w:rsidP="001E6209">
            <w:pPr>
              <w:pStyle w:val="Paragraphedeliste"/>
              <w:numPr>
                <w:ilvl w:val="0"/>
                <w:numId w:val="19"/>
              </w:numPr>
              <w:jc w:val="both"/>
              <w:rPr>
                <w:rFonts w:ascii="Arial" w:hAnsi="Arial"/>
                <w:bCs/>
                <w:i/>
                <w:sz w:val="16"/>
                <w:lang w:val="fr-FR"/>
              </w:rPr>
            </w:pPr>
            <w:r>
              <w:rPr>
                <w:rFonts w:ascii="Arial" w:hAnsi="Arial"/>
                <w:bCs/>
                <w:sz w:val="16"/>
                <w:lang w:val="fr-FR"/>
              </w:rPr>
              <w:t>Formation sur les techniques de stockage des produits agricoles.</w:t>
            </w:r>
          </w:p>
          <w:p w:rsidR="00682151" w:rsidRPr="00682151" w:rsidRDefault="00682151" w:rsidP="001E6209">
            <w:pPr>
              <w:pStyle w:val="Paragraphedeliste"/>
              <w:numPr>
                <w:ilvl w:val="0"/>
                <w:numId w:val="19"/>
              </w:numPr>
              <w:jc w:val="both"/>
              <w:rPr>
                <w:rFonts w:ascii="Arial" w:hAnsi="Arial"/>
                <w:bCs/>
                <w:i/>
                <w:sz w:val="16"/>
                <w:lang w:val="fr-FR"/>
              </w:rPr>
            </w:pPr>
            <w:r>
              <w:rPr>
                <w:rFonts w:ascii="Arial" w:hAnsi="Arial"/>
                <w:bCs/>
                <w:sz w:val="16"/>
                <w:lang w:val="fr-FR"/>
              </w:rPr>
              <w:t>Achat des lots d’intrants et des matériels agricoles pour les campagnes de contre-saison et de la Grande campagne agricole.</w:t>
            </w:r>
          </w:p>
          <w:p w:rsidR="00682151" w:rsidRPr="00682151" w:rsidRDefault="00682151" w:rsidP="001E6209">
            <w:pPr>
              <w:pStyle w:val="Paragraphedeliste"/>
              <w:numPr>
                <w:ilvl w:val="0"/>
                <w:numId w:val="19"/>
              </w:numPr>
              <w:jc w:val="both"/>
              <w:rPr>
                <w:rFonts w:ascii="Arial" w:hAnsi="Arial"/>
                <w:bCs/>
                <w:i/>
                <w:sz w:val="16"/>
                <w:lang w:val="fr-FR"/>
              </w:rPr>
            </w:pPr>
            <w:r>
              <w:rPr>
                <w:rFonts w:ascii="Arial" w:hAnsi="Arial"/>
                <w:bCs/>
                <w:sz w:val="16"/>
                <w:lang w:val="fr-FR"/>
              </w:rPr>
              <w:t>Etude de faisabilité de mise en place des unités de provenderie.</w:t>
            </w:r>
          </w:p>
          <w:p w:rsidR="00682151" w:rsidRPr="00682151" w:rsidRDefault="00682151" w:rsidP="001E6209">
            <w:pPr>
              <w:pStyle w:val="Paragraphedeliste"/>
              <w:numPr>
                <w:ilvl w:val="0"/>
                <w:numId w:val="19"/>
              </w:numPr>
              <w:jc w:val="both"/>
              <w:rPr>
                <w:rFonts w:ascii="Arial" w:hAnsi="Arial"/>
                <w:bCs/>
                <w:i/>
                <w:sz w:val="16"/>
                <w:lang w:val="fr-FR"/>
              </w:rPr>
            </w:pPr>
            <w:r>
              <w:rPr>
                <w:rFonts w:ascii="Arial" w:hAnsi="Arial"/>
                <w:bCs/>
                <w:sz w:val="16"/>
                <w:lang w:val="fr-FR"/>
              </w:rPr>
              <w:t>Construction des 06 magasins de stockage dans le District de Betroka.</w:t>
            </w:r>
          </w:p>
          <w:p w:rsidR="00682151" w:rsidRPr="001E6209" w:rsidRDefault="00682151" w:rsidP="00682151">
            <w:pPr>
              <w:pStyle w:val="Paragraphedeliste"/>
              <w:jc w:val="both"/>
              <w:rPr>
                <w:rFonts w:ascii="Arial" w:hAnsi="Arial"/>
                <w:bCs/>
                <w:i/>
                <w:sz w:val="16"/>
                <w:lang w:val="fr-FR"/>
              </w:rPr>
            </w:pPr>
          </w:p>
        </w:tc>
      </w:tr>
      <w:tr w:rsidR="00EB0512" w:rsidRPr="00361224">
        <w:tc>
          <w:tcPr>
            <w:tcW w:w="10368" w:type="dxa"/>
            <w:tcBorders>
              <w:top w:val="dotted" w:sz="4" w:space="0" w:color="auto"/>
              <w:left w:val="single" w:sz="12" w:space="0" w:color="auto"/>
              <w:bottom w:val="dotted" w:sz="4" w:space="0" w:color="auto"/>
              <w:right w:val="single" w:sz="12" w:space="0" w:color="auto"/>
            </w:tcBorders>
          </w:tcPr>
          <w:p w:rsidR="00993DF9" w:rsidRDefault="00993DF9" w:rsidP="00993DF9">
            <w:pPr>
              <w:jc w:val="both"/>
              <w:rPr>
                <w:rFonts w:ascii="Arial" w:hAnsi="Arial" w:cs="Arial"/>
                <w:bCs/>
                <w:i/>
                <w:iCs/>
                <w:sz w:val="16"/>
                <w:szCs w:val="16"/>
                <w:u w:val="single"/>
                <w:lang w:val="fr-FR"/>
              </w:rPr>
            </w:pPr>
            <w:r>
              <w:rPr>
                <w:rFonts w:ascii="Arial" w:hAnsi="Arial" w:cs="Arial"/>
                <w:b/>
                <w:bCs/>
                <w:i/>
                <w:iCs/>
                <w:sz w:val="16"/>
                <w:szCs w:val="16"/>
                <w:u w:val="single"/>
                <w:lang w:val="fr-FR"/>
              </w:rPr>
              <w:t>Composante 4</w:t>
            </w:r>
            <w:r w:rsidRPr="00BC5D15">
              <w:rPr>
                <w:rFonts w:ascii="Arial" w:hAnsi="Arial" w:cs="Arial"/>
                <w:b/>
                <w:bCs/>
                <w:i/>
                <w:iCs/>
                <w:sz w:val="16"/>
                <w:szCs w:val="16"/>
                <w:u w:val="single"/>
                <w:lang w:val="fr-FR"/>
              </w:rPr>
              <w:t>. :</w:t>
            </w:r>
            <w:r>
              <w:rPr>
                <w:rFonts w:ascii="Arial" w:hAnsi="Arial" w:cs="Arial"/>
                <w:bCs/>
                <w:i/>
                <w:iCs/>
                <w:sz w:val="16"/>
                <w:szCs w:val="16"/>
                <w:lang w:val="fr-FR"/>
              </w:rPr>
              <w:t xml:space="preserve"> </w:t>
            </w:r>
            <w:r w:rsidRPr="003E6196">
              <w:rPr>
                <w:rFonts w:ascii="Arial" w:hAnsi="Arial" w:cs="Arial"/>
                <w:bCs/>
                <w:i/>
                <w:iCs/>
                <w:sz w:val="16"/>
                <w:szCs w:val="16"/>
                <w:lang w:val="fr-FR"/>
              </w:rPr>
              <w:t xml:space="preserve"> </w:t>
            </w:r>
            <w:r>
              <w:rPr>
                <w:rFonts w:ascii="Arial" w:hAnsi="Arial" w:cs="Arial"/>
                <w:bCs/>
                <w:i/>
                <w:iCs/>
                <w:sz w:val="16"/>
                <w:szCs w:val="16"/>
                <w:u w:val="single"/>
                <w:lang w:val="fr-FR"/>
              </w:rPr>
              <w:t>Appui à la politique nationale de service</w:t>
            </w:r>
            <w:r w:rsidR="00371D46">
              <w:rPr>
                <w:rFonts w:ascii="Arial" w:hAnsi="Arial" w:cs="Arial"/>
                <w:bCs/>
                <w:i/>
                <w:iCs/>
                <w:sz w:val="16"/>
                <w:szCs w:val="16"/>
                <w:u w:val="single"/>
                <w:lang w:val="fr-FR"/>
              </w:rPr>
              <w:t xml:space="preserve">  </w:t>
            </w:r>
            <w:r>
              <w:rPr>
                <w:rFonts w:ascii="Arial" w:hAnsi="Arial" w:cs="Arial"/>
                <w:bCs/>
                <w:i/>
                <w:iCs/>
                <w:sz w:val="16"/>
                <w:szCs w:val="16"/>
                <w:u w:val="single"/>
                <w:lang w:val="fr-FR"/>
              </w:rPr>
              <w:t>aux agriculteurs :</w:t>
            </w:r>
          </w:p>
          <w:p w:rsidR="00EB0512" w:rsidRDefault="00EB0512">
            <w:pPr>
              <w:jc w:val="both"/>
              <w:rPr>
                <w:rFonts w:ascii="Arial" w:hAnsi="Arial"/>
                <w:bCs/>
                <w:sz w:val="16"/>
                <w:lang w:val="fr-FR"/>
              </w:rPr>
            </w:pPr>
          </w:p>
          <w:p w:rsidR="00993DF9" w:rsidRDefault="002C4115" w:rsidP="002C4115">
            <w:pPr>
              <w:pStyle w:val="Paragraphedeliste"/>
              <w:numPr>
                <w:ilvl w:val="0"/>
                <w:numId w:val="19"/>
              </w:numPr>
              <w:jc w:val="both"/>
              <w:rPr>
                <w:rFonts w:ascii="Arial" w:hAnsi="Arial"/>
                <w:bCs/>
                <w:sz w:val="16"/>
                <w:lang w:val="fr-FR"/>
              </w:rPr>
            </w:pPr>
            <w:r>
              <w:rPr>
                <w:rFonts w:ascii="Arial" w:hAnsi="Arial"/>
                <w:bCs/>
                <w:sz w:val="16"/>
                <w:lang w:val="fr-FR"/>
              </w:rPr>
              <w:t>Achat de lot d’équipement pour la DVAAOP et SRVAAOP.</w:t>
            </w:r>
          </w:p>
          <w:p w:rsidR="002C4115" w:rsidRDefault="002C4115" w:rsidP="002C4115">
            <w:pPr>
              <w:pStyle w:val="Paragraphedeliste"/>
              <w:numPr>
                <w:ilvl w:val="0"/>
                <w:numId w:val="19"/>
              </w:numPr>
              <w:jc w:val="both"/>
              <w:rPr>
                <w:rFonts w:ascii="Arial" w:hAnsi="Arial"/>
                <w:bCs/>
                <w:sz w:val="16"/>
                <w:lang w:val="fr-FR"/>
              </w:rPr>
            </w:pPr>
            <w:r>
              <w:rPr>
                <w:rFonts w:ascii="Arial" w:hAnsi="Arial"/>
                <w:bCs/>
                <w:sz w:val="16"/>
                <w:lang w:val="fr-FR"/>
              </w:rPr>
              <w:t>Formation de l’équipe de la DVAAOP.</w:t>
            </w:r>
          </w:p>
          <w:p w:rsidR="00DE5243" w:rsidRPr="00D8528B" w:rsidRDefault="009C4F60" w:rsidP="00D8528B">
            <w:pPr>
              <w:pStyle w:val="Paragraphedeliste"/>
              <w:numPr>
                <w:ilvl w:val="0"/>
                <w:numId w:val="19"/>
              </w:numPr>
              <w:jc w:val="both"/>
              <w:rPr>
                <w:rFonts w:ascii="Arial" w:hAnsi="Arial"/>
                <w:bCs/>
                <w:sz w:val="16"/>
                <w:lang w:val="fr-FR"/>
              </w:rPr>
            </w:pPr>
            <w:r>
              <w:rPr>
                <w:rFonts w:ascii="Arial" w:hAnsi="Arial"/>
                <w:bCs/>
                <w:sz w:val="16"/>
                <w:lang w:val="fr-FR"/>
              </w:rPr>
              <w:t>Finalisation de la charte de partenariat</w:t>
            </w:r>
          </w:p>
          <w:p w:rsidR="009C4F60" w:rsidRDefault="009C4F60" w:rsidP="002C4115">
            <w:pPr>
              <w:pStyle w:val="Paragraphedeliste"/>
              <w:numPr>
                <w:ilvl w:val="0"/>
                <w:numId w:val="19"/>
              </w:numPr>
              <w:jc w:val="both"/>
              <w:rPr>
                <w:rFonts w:ascii="Arial" w:hAnsi="Arial"/>
                <w:bCs/>
                <w:sz w:val="16"/>
                <w:lang w:val="fr-FR"/>
              </w:rPr>
            </w:pPr>
            <w:r>
              <w:rPr>
                <w:rFonts w:ascii="Arial" w:hAnsi="Arial"/>
                <w:bCs/>
                <w:sz w:val="16"/>
                <w:lang w:val="fr-FR"/>
              </w:rPr>
              <w:t>Finalisation de la synthèse des éléments pour la stratégie nationale de services aux agriculteurs</w:t>
            </w:r>
          </w:p>
          <w:p w:rsidR="009C4F60" w:rsidRDefault="009C4F60" w:rsidP="002C4115">
            <w:pPr>
              <w:pStyle w:val="Paragraphedeliste"/>
              <w:numPr>
                <w:ilvl w:val="0"/>
                <w:numId w:val="19"/>
              </w:numPr>
              <w:jc w:val="both"/>
              <w:rPr>
                <w:rFonts w:ascii="Arial" w:hAnsi="Arial"/>
                <w:bCs/>
                <w:sz w:val="16"/>
                <w:lang w:val="fr-FR"/>
              </w:rPr>
            </w:pPr>
            <w:r>
              <w:rPr>
                <w:rFonts w:ascii="Arial" w:hAnsi="Arial"/>
                <w:bCs/>
                <w:sz w:val="16"/>
                <w:lang w:val="fr-FR"/>
              </w:rPr>
              <w:t>A</w:t>
            </w:r>
            <w:r w:rsidR="00DE5243">
              <w:rPr>
                <w:rFonts w:ascii="Arial" w:hAnsi="Arial"/>
                <w:bCs/>
                <w:sz w:val="16"/>
                <w:lang w:val="fr-FR"/>
              </w:rPr>
              <w:t>c</w:t>
            </w:r>
            <w:r>
              <w:rPr>
                <w:rFonts w:ascii="Arial" w:hAnsi="Arial"/>
                <w:bCs/>
                <w:sz w:val="16"/>
                <w:lang w:val="fr-FR"/>
              </w:rPr>
              <w:t>compagnement pour l’élaboration du PSA</w:t>
            </w:r>
          </w:p>
          <w:p w:rsidR="00DE5243" w:rsidRDefault="00DE5243" w:rsidP="002C4115">
            <w:pPr>
              <w:pStyle w:val="Paragraphedeliste"/>
              <w:numPr>
                <w:ilvl w:val="0"/>
                <w:numId w:val="19"/>
              </w:numPr>
              <w:jc w:val="both"/>
              <w:rPr>
                <w:rFonts w:ascii="Arial" w:hAnsi="Arial"/>
                <w:bCs/>
                <w:sz w:val="16"/>
                <w:lang w:val="fr-FR"/>
              </w:rPr>
            </w:pPr>
            <w:r>
              <w:rPr>
                <w:rFonts w:ascii="Arial" w:hAnsi="Arial"/>
                <w:bCs/>
                <w:sz w:val="16"/>
                <w:lang w:val="fr-FR"/>
              </w:rPr>
              <w:t xml:space="preserve">Elaboration ave  la chambre d’’Agriculture national la définition des orientations stratégiques d’intervention  </w:t>
            </w:r>
          </w:p>
          <w:p w:rsidR="000220A4" w:rsidRPr="00DE5243" w:rsidRDefault="002C4115" w:rsidP="00DE5243">
            <w:pPr>
              <w:pStyle w:val="Paragraphedeliste"/>
              <w:numPr>
                <w:ilvl w:val="0"/>
                <w:numId w:val="19"/>
              </w:numPr>
              <w:jc w:val="both"/>
              <w:rPr>
                <w:rFonts w:ascii="Arial" w:hAnsi="Arial"/>
                <w:bCs/>
                <w:sz w:val="16"/>
                <w:lang w:val="fr-FR"/>
              </w:rPr>
            </w:pPr>
            <w:r>
              <w:rPr>
                <w:rFonts w:ascii="Arial" w:hAnsi="Arial"/>
                <w:bCs/>
                <w:sz w:val="16"/>
                <w:lang w:val="fr-FR"/>
              </w:rPr>
              <w:t>Recrutement du cabinet d’audit comptable et financier.</w:t>
            </w:r>
          </w:p>
          <w:p w:rsidR="002C4115" w:rsidRDefault="002C4115" w:rsidP="002C4115">
            <w:pPr>
              <w:pStyle w:val="Paragraphedeliste"/>
              <w:numPr>
                <w:ilvl w:val="0"/>
                <w:numId w:val="19"/>
              </w:numPr>
              <w:jc w:val="both"/>
              <w:rPr>
                <w:rFonts w:ascii="Arial" w:hAnsi="Arial"/>
                <w:bCs/>
                <w:sz w:val="16"/>
                <w:lang w:val="fr-FR"/>
              </w:rPr>
            </w:pPr>
            <w:r>
              <w:rPr>
                <w:rFonts w:ascii="Arial" w:hAnsi="Arial"/>
                <w:bCs/>
                <w:sz w:val="16"/>
                <w:lang w:val="fr-FR"/>
              </w:rPr>
              <w:lastRenderedPageBreak/>
              <w:t>Achat des véhicules et des motos pour l’UGP et la Coordination nationale.</w:t>
            </w:r>
          </w:p>
          <w:p w:rsidR="002C4115" w:rsidRDefault="002C4115" w:rsidP="002C4115">
            <w:pPr>
              <w:pStyle w:val="Paragraphedeliste"/>
              <w:numPr>
                <w:ilvl w:val="0"/>
                <w:numId w:val="19"/>
              </w:numPr>
              <w:jc w:val="both"/>
              <w:rPr>
                <w:rFonts w:ascii="Arial" w:hAnsi="Arial"/>
                <w:bCs/>
                <w:sz w:val="16"/>
                <w:lang w:val="fr-FR"/>
              </w:rPr>
            </w:pPr>
            <w:r>
              <w:rPr>
                <w:rFonts w:ascii="Arial" w:hAnsi="Arial"/>
                <w:bCs/>
                <w:sz w:val="16"/>
                <w:lang w:val="fr-FR"/>
              </w:rPr>
              <w:t>Achat d’autres équipements électroniques (Caméra, vidéos projecteurs,…)</w:t>
            </w:r>
          </w:p>
          <w:p w:rsidR="002C4115" w:rsidRDefault="002C4115" w:rsidP="002C4115">
            <w:pPr>
              <w:pStyle w:val="Paragraphedeliste"/>
              <w:numPr>
                <w:ilvl w:val="0"/>
                <w:numId w:val="19"/>
              </w:numPr>
              <w:jc w:val="both"/>
              <w:rPr>
                <w:rFonts w:ascii="Arial" w:hAnsi="Arial"/>
                <w:bCs/>
                <w:sz w:val="16"/>
                <w:lang w:val="fr-FR"/>
              </w:rPr>
            </w:pPr>
            <w:r>
              <w:rPr>
                <w:rFonts w:ascii="Arial" w:hAnsi="Arial"/>
                <w:bCs/>
                <w:sz w:val="16"/>
                <w:lang w:val="fr-FR"/>
              </w:rPr>
              <w:t>Achat d’équipements mobiliers pour les bureaux régionaux.</w:t>
            </w:r>
          </w:p>
          <w:p w:rsidR="002C4115" w:rsidRDefault="002C4115" w:rsidP="002C4115">
            <w:pPr>
              <w:pStyle w:val="Paragraphedeliste"/>
              <w:numPr>
                <w:ilvl w:val="0"/>
                <w:numId w:val="19"/>
              </w:numPr>
              <w:jc w:val="both"/>
              <w:rPr>
                <w:rFonts w:ascii="Arial" w:hAnsi="Arial"/>
                <w:bCs/>
                <w:sz w:val="16"/>
                <w:lang w:val="fr-FR"/>
              </w:rPr>
            </w:pPr>
            <w:r>
              <w:rPr>
                <w:rFonts w:ascii="Arial" w:hAnsi="Arial"/>
                <w:bCs/>
                <w:sz w:val="16"/>
                <w:lang w:val="fr-FR"/>
              </w:rPr>
              <w:t>Recrutement des Consultants pour l’élaboration des situations de référence.</w:t>
            </w:r>
          </w:p>
          <w:p w:rsidR="00B231F4" w:rsidRPr="002C4115" w:rsidRDefault="00B231F4" w:rsidP="002C4115">
            <w:pPr>
              <w:pStyle w:val="Paragraphedeliste"/>
              <w:numPr>
                <w:ilvl w:val="0"/>
                <w:numId w:val="19"/>
              </w:numPr>
              <w:jc w:val="both"/>
              <w:rPr>
                <w:rFonts w:ascii="Arial" w:hAnsi="Arial"/>
                <w:bCs/>
                <w:sz w:val="16"/>
                <w:lang w:val="fr-FR"/>
              </w:rPr>
            </w:pPr>
            <w:r>
              <w:rPr>
                <w:rFonts w:ascii="Arial" w:hAnsi="Arial"/>
                <w:bCs/>
                <w:sz w:val="16"/>
                <w:lang w:val="fr-FR"/>
              </w:rPr>
              <w:t>Mise en place du réseau Internet pour les bureaux régionaux.</w:t>
            </w:r>
          </w:p>
        </w:tc>
      </w:tr>
      <w:tr w:rsidR="00EB0512" w:rsidRPr="00361224">
        <w:tc>
          <w:tcPr>
            <w:tcW w:w="10368" w:type="dxa"/>
            <w:tcBorders>
              <w:top w:val="dotted" w:sz="4" w:space="0" w:color="auto"/>
              <w:left w:val="single" w:sz="12" w:space="0" w:color="auto"/>
              <w:bottom w:val="single" w:sz="12" w:space="0" w:color="auto"/>
              <w:right w:val="single" w:sz="12" w:space="0" w:color="auto"/>
            </w:tcBorders>
          </w:tcPr>
          <w:p w:rsidR="00EB0512" w:rsidRPr="00611CD2" w:rsidRDefault="00EB0512">
            <w:pPr>
              <w:jc w:val="both"/>
              <w:rPr>
                <w:rFonts w:ascii="Arial" w:hAnsi="Arial" w:cs="Arial"/>
                <w:bCs/>
                <w:sz w:val="16"/>
                <w:lang w:val="fr-FR"/>
              </w:rPr>
            </w:pPr>
          </w:p>
        </w:tc>
      </w:tr>
    </w:tbl>
    <w:p w:rsidR="000320CE" w:rsidRDefault="00371D46">
      <w:pPr>
        <w:jc w:val="both"/>
        <w:rPr>
          <w:rFonts w:ascii="Arial" w:hAnsi="Arial"/>
          <w:bCs/>
          <w:sz w:val="16"/>
          <w:lang w:val="fr-FR"/>
        </w:rPr>
      </w:pPr>
      <w:r>
        <w:rPr>
          <w:rFonts w:ascii="Arial" w:hAnsi="Arial"/>
          <w:bCs/>
          <w:sz w:val="16"/>
          <w:lang w:val="fr-FR"/>
        </w:rPr>
        <w:t xml:space="preserve">        </w:t>
      </w:r>
    </w:p>
    <w:p w:rsidR="000320CE" w:rsidRDefault="000320CE">
      <w:pPr>
        <w:jc w:val="center"/>
        <w:rPr>
          <w:rFonts w:ascii="Arial" w:hAnsi="Arial"/>
          <w:b/>
          <w:sz w:val="18"/>
          <w:lang w:val="fr-FR"/>
        </w:rPr>
      </w:pPr>
      <w:r>
        <w:rPr>
          <w:rFonts w:ascii="Arial" w:hAnsi="Arial"/>
          <w:b/>
          <w:sz w:val="18"/>
          <w:lang w:val="fr-FR"/>
        </w:rPr>
        <w:t>B.  Réalisation des objectifs de développement</w:t>
      </w:r>
    </w:p>
    <w:p w:rsidR="000320CE" w:rsidRDefault="000320CE">
      <w:pPr>
        <w:jc w:val="both"/>
        <w:rPr>
          <w:rFonts w:ascii="Arial" w:hAnsi="Arial"/>
          <w:bCs/>
          <w:sz w:val="16"/>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368"/>
      </w:tblGrid>
      <w:tr w:rsidR="000320CE">
        <w:tc>
          <w:tcPr>
            <w:tcW w:w="10368" w:type="dxa"/>
            <w:tcBorders>
              <w:top w:val="single" w:sz="12" w:space="0" w:color="auto"/>
              <w:left w:val="single" w:sz="12" w:space="0" w:color="auto"/>
              <w:bottom w:val="single" w:sz="6" w:space="0" w:color="auto"/>
              <w:right w:val="single" w:sz="12" w:space="0" w:color="auto"/>
            </w:tcBorders>
          </w:tcPr>
          <w:p w:rsidR="000320CE" w:rsidRDefault="000320CE">
            <w:pPr>
              <w:jc w:val="both"/>
              <w:rPr>
                <w:rFonts w:ascii="Arial" w:hAnsi="Arial"/>
                <w:b/>
                <w:sz w:val="16"/>
                <w:lang w:val="fr-FR"/>
              </w:rPr>
            </w:pPr>
          </w:p>
          <w:p w:rsidR="000320CE" w:rsidRDefault="000320CE">
            <w:pPr>
              <w:jc w:val="both"/>
              <w:rPr>
                <w:rFonts w:ascii="Arial" w:hAnsi="Arial"/>
                <w:b/>
                <w:sz w:val="16"/>
                <w:lang w:val="fr-FR"/>
              </w:rPr>
            </w:pPr>
            <w:r>
              <w:rPr>
                <w:rFonts w:ascii="Arial" w:hAnsi="Arial"/>
                <w:b/>
                <w:sz w:val="16"/>
                <w:lang w:val="fr-FR"/>
              </w:rPr>
              <w:t>Objectifs de développement du projet</w:t>
            </w:r>
          </w:p>
          <w:p w:rsidR="008B5C51" w:rsidRDefault="008B5C51">
            <w:pPr>
              <w:jc w:val="both"/>
              <w:rPr>
                <w:rFonts w:ascii="Arial" w:hAnsi="Arial"/>
                <w:b/>
                <w:sz w:val="16"/>
                <w:lang w:val="fr-FR"/>
              </w:rPr>
            </w:pPr>
          </w:p>
        </w:tc>
      </w:tr>
      <w:tr w:rsidR="000320CE" w:rsidRPr="00361224">
        <w:tc>
          <w:tcPr>
            <w:tcW w:w="10368" w:type="dxa"/>
            <w:tcBorders>
              <w:top w:val="single" w:sz="6" w:space="0" w:color="auto"/>
              <w:left w:val="single" w:sz="12" w:space="0" w:color="auto"/>
              <w:bottom w:val="single" w:sz="6" w:space="0" w:color="auto"/>
              <w:right w:val="single" w:sz="12" w:space="0" w:color="auto"/>
            </w:tcBorders>
          </w:tcPr>
          <w:p w:rsidR="006E05E3" w:rsidRPr="006170BE" w:rsidRDefault="006E05E3" w:rsidP="006170BE">
            <w:pPr>
              <w:widowControl w:val="0"/>
              <w:autoSpaceDE w:val="0"/>
              <w:autoSpaceDN w:val="0"/>
              <w:adjustRightInd w:val="0"/>
              <w:spacing w:after="120"/>
              <w:jc w:val="both"/>
              <w:rPr>
                <w:rFonts w:ascii="Arial" w:hAnsi="Arial" w:cs="Arial"/>
                <w:color w:val="000000"/>
                <w:sz w:val="16"/>
                <w:szCs w:val="16"/>
                <w:lang w:val="fr-FR"/>
              </w:rPr>
            </w:pPr>
            <w:r w:rsidRPr="006170BE">
              <w:rPr>
                <w:rFonts w:ascii="Arial" w:hAnsi="Arial" w:cs="Arial"/>
                <w:b/>
                <w:bCs/>
                <w:smallCaps/>
                <w:sz w:val="16"/>
                <w:szCs w:val="16"/>
                <w:lang w:val="fr-FR"/>
              </w:rPr>
              <w:t>Objectifs du projet</w:t>
            </w:r>
            <w:r w:rsidRPr="006170BE">
              <w:rPr>
                <w:rFonts w:ascii="Arial" w:hAnsi="Arial" w:cs="Arial"/>
                <w:b/>
                <w:bCs/>
                <w:sz w:val="16"/>
                <w:szCs w:val="16"/>
                <w:lang w:val="fr-FR"/>
              </w:rPr>
              <w:t xml:space="preserve">. </w:t>
            </w:r>
            <w:r w:rsidRPr="006170BE">
              <w:rPr>
                <w:rFonts w:ascii="Arial" w:hAnsi="Arial" w:cs="Arial"/>
                <w:b/>
                <w:bCs/>
                <w:i/>
                <w:sz w:val="16"/>
                <w:szCs w:val="16"/>
                <w:lang w:val="fr-FR"/>
              </w:rPr>
              <w:t>L’Objectif général</w:t>
            </w:r>
            <w:r w:rsidRPr="006170BE">
              <w:rPr>
                <w:rFonts w:ascii="Arial" w:hAnsi="Arial" w:cs="Arial"/>
                <w:bCs/>
                <w:sz w:val="16"/>
                <w:szCs w:val="16"/>
                <w:lang w:val="fr-FR"/>
              </w:rPr>
              <w:t xml:space="preserve"> du projet</w:t>
            </w:r>
            <w:r w:rsidRPr="006170BE">
              <w:rPr>
                <w:rFonts w:ascii="Arial" w:hAnsi="Arial" w:cs="Arial"/>
                <w:sz w:val="16"/>
                <w:szCs w:val="16"/>
                <w:lang w:val="fr-FR"/>
              </w:rPr>
              <w:t xml:space="preserve"> </w:t>
            </w:r>
            <w:r w:rsidRPr="006170BE">
              <w:rPr>
                <w:rFonts w:ascii="Arial" w:hAnsi="Arial" w:cs="Arial"/>
                <w:bCs/>
                <w:sz w:val="16"/>
                <w:szCs w:val="16"/>
                <w:lang w:val="fr-FR"/>
              </w:rPr>
              <w:t>est de</w:t>
            </w:r>
            <w:r w:rsidRPr="006170BE">
              <w:rPr>
                <w:rFonts w:ascii="Arial" w:hAnsi="Arial" w:cs="Arial"/>
                <w:sz w:val="16"/>
                <w:szCs w:val="16"/>
                <w:lang w:val="fr-FR"/>
              </w:rPr>
              <w:t xml:space="preserve"> </w:t>
            </w:r>
            <w:r w:rsidRPr="006170BE">
              <w:rPr>
                <w:rFonts w:ascii="Arial" w:hAnsi="Arial" w:cs="Arial"/>
                <w:bCs/>
                <w:iCs/>
                <w:color w:val="000000"/>
                <w:sz w:val="16"/>
                <w:szCs w:val="16"/>
                <w:lang w:val="fr-FR"/>
              </w:rPr>
              <w:t>renforcer les organisations professionnelles agricoles pour améliorer les revenus et réduire la vulnérabilité des petits producteurs (en particulier des plus pauvres d’entre eux), en facilitant leur accès à une offre de services et à des équipements adaptés à leurs besoins.</w:t>
            </w:r>
            <w:r w:rsidRPr="006170BE">
              <w:rPr>
                <w:rFonts w:ascii="Arial" w:hAnsi="Arial" w:cs="Arial"/>
                <w:color w:val="000000"/>
                <w:sz w:val="16"/>
                <w:szCs w:val="16"/>
                <w:lang w:val="fr-FR"/>
              </w:rPr>
              <w:t xml:space="preserve"> </w:t>
            </w:r>
          </w:p>
          <w:p w:rsidR="006E05E3" w:rsidRPr="006170BE" w:rsidRDefault="006E05E3" w:rsidP="006E05E3">
            <w:pPr>
              <w:widowControl w:val="0"/>
              <w:autoSpaceDE w:val="0"/>
              <w:autoSpaceDN w:val="0"/>
              <w:adjustRightInd w:val="0"/>
              <w:spacing w:after="120"/>
              <w:jc w:val="both"/>
              <w:rPr>
                <w:rFonts w:ascii="Arial" w:hAnsi="Arial" w:cs="Arial"/>
                <w:color w:val="000000"/>
                <w:sz w:val="16"/>
                <w:szCs w:val="16"/>
                <w:lang w:val="fr-FR"/>
              </w:rPr>
            </w:pPr>
            <w:r w:rsidRPr="006170BE">
              <w:rPr>
                <w:rFonts w:ascii="Arial" w:hAnsi="Arial" w:cs="Arial"/>
                <w:b/>
                <w:bCs/>
                <w:i/>
                <w:color w:val="000000"/>
                <w:sz w:val="16"/>
                <w:szCs w:val="16"/>
                <w:lang w:val="fr-FR"/>
              </w:rPr>
              <w:t>Les Objectifs spécifiques</w:t>
            </w:r>
            <w:r w:rsidRPr="006170BE">
              <w:rPr>
                <w:rFonts w:ascii="Arial" w:hAnsi="Arial" w:cs="Arial"/>
                <w:color w:val="000000"/>
                <w:sz w:val="16"/>
                <w:szCs w:val="16"/>
                <w:lang w:val="fr-FR"/>
              </w:rPr>
              <w:t xml:space="preserve"> sont de</w:t>
            </w:r>
            <w:r w:rsidRPr="006170BE">
              <w:rPr>
                <w:rFonts w:ascii="Arial" w:hAnsi="Arial" w:cs="Arial"/>
                <w:bCs/>
                <w:iCs/>
                <w:color w:val="000000"/>
                <w:sz w:val="16"/>
                <w:szCs w:val="16"/>
                <w:lang w:val="fr-FR"/>
              </w:rPr>
              <w:t xml:space="preserve">: </w:t>
            </w:r>
            <w:r w:rsidRPr="006170BE">
              <w:rPr>
                <w:rFonts w:ascii="Arial" w:hAnsi="Arial" w:cs="Arial"/>
                <w:bCs/>
                <w:i/>
                <w:iCs/>
                <w:color w:val="000000"/>
                <w:sz w:val="16"/>
                <w:szCs w:val="16"/>
                <w:lang w:val="fr-FR"/>
              </w:rPr>
              <w:t>(i)</w:t>
            </w:r>
            <w:r w:rsidRPr="006170BE">
              <w:rPr>
                <w:rFonts w:ascii="Arial" w:hAnsi="Arial" w:cs="Arial"/>
                <w:bCs/>
                <w:iCs/>
                <w:color w:val="000000"/>
                <w:sz w:val="16"/>
                <w:szCs w:val="16"/>
                <w:lang w:val="fr-FR"/>
              </w:rPr>
              <w:t xml:space="preserve"> professionnaliser les organisations de producteurs; </w:t>
            </w:r>
            <w:r w:rsidRPr="006170BE">
              <w:rPr>
                <w:rFonts w:ascii="Arial" w:hAnsi="Arial" w:cs="Arial"/>
                <w:bCs/>
                <w:i/>
                <w:iCs/>
                <w:color w:val="000000"/>
                <w:sz w:val="16"/>
                <w:szCs w:val="16"/>
                <w:lang w:val="fr-FR"/>
              </w:rPr>
              <w:t>(ii)</w:t>
            </w:r>
            <w:r w:rsidRPr="006170BE">
              <w:rPr>
                <w:rFonts w:ascii="Arial" w:hAnsi="Arial" w:cs="Arial"/>
                <w:bCs/>
                <w:iCs/>
                <w:color w:val="000000"/>
                <w:sz w:val="16"/>
                <w:szCs w:val="16"/>
                <w:lang w:val="fr-FR"/>
              </w:rPr>
              <w:t xml:space="preserve"> faciliter l’accès des producteurs à une offre de services agricoles adaptée à leurs besoins; et </w:t>
            </w:r>
            <w:r w:rsidRPr="006170BE">
              <w:rPr>
                <w:rFonts w:ascii="Arial" w:hAnsi="Arial" w:cs="Arial"/>
                <w:bCs/>
                <w:i/>
                <w:iCs/>
                <w:color w:val="000000"/>
                <w:sz w:val="16"/>
                <w:szCs w:val="16"/>
                <w:lang w:val="fr-FR"/>
              </w:rPr>
              <w:t>(iii)</w:t>
            </w:r>
            <w:r w:rsidRPr="006170BE">
              <w:rPr>
                <w:rFonts w:ascii="Arial" w:hAnsi="Arial" w:cs="Arial"/>
                <w:bCs/>
                <w:iCs/>
                <w:color w:val="000000"/>
                <w:sz w:val="16"/>
                <w:szCs w:val="16"/>
                <w:lang w:val="fr-FR"/>
              </w:rPr>
              <w:t xml:space="preserve"> améliorer le niveau de production et de commercialisation des produits. </w:t>
            </w:r>
          </w:p>
          <w:p w:rsidR="008B5C51" w:rsidRPr="0013600B" w:rsidRDefault="008B5C51" w:rsidP="008B5C51">
            <w:pPr>
              <w:ind w:left="180"/>
              <w:jc w:val="both"/>
              <w:rPr>
                <w:rFonts w:ascii="Arial" w:hAnsi="Arial" w:cs="Arial"/>
                <w:sz w:val="16"/>
                <w:szCs w:val="16"/>
                <w:lang w:val="fr-FR"/>
              </w:rPr>
            </w:pPr>
          </w:p>
        </w:tc>
      </w:tr>
      <w:tr w:rsidR="000320CE" w:rsidRPr="00361224">
        <w:tc>
          <w:tcPr>
            <w:tcW w:w="10368" w:type="dxa"/>
            <w:tcBorders>
              <w:top w:val="single" w:sz="6" w:space="0" w:color="auto"/>
              <w:left w:val="single" w:sz="12" w:space="0" w:color="auto"/>
              <w:bottom w:val="single" w:sz="12" w:space="0" w:color="auto"/>
              <w:right w:val="single" w:sz="12" w:space="0" w:color="auto"/>
            </w:tcBorders>
          </w:tcPr>
          <w:p w:rsidR="000320CE" w:rsidRPr="008621EB" w:rsidRDefault="000320CE">
            <w:pPr>
              <w:jc w:val="both"/>
              <w:rPr>
                <w:rFonts w:ascii="Arial" w:hAnsi="Arial" w:cs="Arial"/>
                <w:bCs/>
                <w:sz w:val="16"/>
                <w:szCs w:val="16"/>
                <w:lang w:val="fr-FR"/>
              </w:rPr>
            </w:pPr>
          </w:p>
          <w:p w:rsidR="000320CE" w:rsidRPr="00857588" w:rsidRDefault="000320CE" w:rsidP="005834A8">
            <w:pPr>
              <w:jc w:val="both"/>
              <w:rPr>
                <w:rFonts w:ascii="Arial" w:hAnsi="Arial" w:cs="Arial"/>
                <w:bCs/>
                <w:color w:val="333399"/>
                <w:sz w:val="16"/>
                <w:szCs w:val="16"/>
                <w:lang w:val="fr-FR"/>
              </w:rPr>
            </w:pPr>
            <w:r w:rsidRPr="00857588">
              <w:rPr>
                <w:rFonts w:ascii="Arial" w:hAnsi="Arial" w:cs="Arial"/>
                <w:bCs/>
                <w:i/>
                <w:iCs/>
                <w:color w:val="333399"/>
                <w:sz w:val="16"/>
                <w:szCs w:val="16"/>
                <w:lang w:val="fr-FR"/>
              </w:rPr>
              <w:t>Une page maximum de texte détaillera l’avancement du projet en ce qui concerne la réalisation des objectifs de développement du projet repris ci-dessus pour plus de commodité. L’annexe Excel C.5 étaye cette partie.</w:t>
            </w:r>
          </w:p>
          <w:p w:rsidR="008621EB" w:rsidRPr="008621EB" w:rsidRDefault="008621EB" w:rsidP="008621EB">
            <w:pPr>
              <w:pStyle w:val="NormalWeb"/>
              <w:spacing w:before="0" w:beforeAutospacing="0" w:after="0" w:afterAutospacing="0"/>
              <w:jc w:val="both"/>
              <w:rPr>
                <w:rFonts w:ascii="Arial" w:hAnsi="Arial" w:cs="Arial"/>
                <w:sz w:val="16"/>
                <w:szCs w:val="16"/>
              </w:rPr>
            </w:pPr>
          </w:p>
          <w:p w:rsidR="000320CE" w:rsidRDefault="004B1EA5" w:rsidP="004B1EA5">
            <w:pPr>
              <w:jc w:val="both"/>
              <w:rPr>
                <w:rFonts w:ascii="Arial" w:hAnsi="Arial" w:cs="Arial"/>
                <w:sz w:val="16"/>
                <w:szCs w:val="16"/>
                <w:lang w:val="fr-FR"/>
              </w:rPr>
            </w:pPr>
            <w:r>
              <w:rPr>
                <w:rFonts w:ascii="Arial" w:hAnsi="Arial" w:cs="Arial"/>
                <w:sz w:val="16"/>
                <w:szCs w:val="16"/>
                <w:lang w:val="fr-FR"/>
              </w:rPr>
              <w:t xml:space="preserve">Le Projet est en phase de démarrage, les études diagnostiques </w:t>
            </w:r>
            <w:r w:rsidR="00346C32">
              <w:rPr>
                <w:rFonts w:ascii="Arial" w:hAnsi="Arial" w:cs="Arial"/>
                <w:sz w:val="16"/>
                <w:szCs w:val="16"/>
                <w:lang w:val="fr-FR"/>
              </w:rPr>
              <w:t xml:space="preserve">sommaires </w:t>
            </w:r>
            <w:r>
              <w:rPr>
                <w:rFonts w:ascii="Arial" w:hAnsi="Arial" w:cs="Arial"/>
                <w:sz w:val="16"/>
                <w:szCs w:val="16"/>
                <w:lang w:val="fr-FR"/>
              </w:rPr>
              <w:t>réalisées jusqu’ici constituent un point de départ pour identifier les filières à appuyer par le Projet, ainsi que les stratégies de services à mettre en place. Elles constituent une porte d’entrée du Projet dans ces districts, toutefois elles doivent être approfondies par des études diagnostiques plus approfondies jusqu’à l’élaboration des situations de référence. Pour le moment, il est tôt pour prononcer des réalisations des objectifs de développement, toutefois les dispositifs sont déjà installés avec</w:t>
            </w:r>
            <w:r w:rsidR="00346C32">
              <w:rPr>
                <w:rFonts w:ascii="Arial" w:hAnsi="Arial" w:cs="Arial"/>
                <w:sz w:val="16"/>
                <w:szCs w:val="16"/>
                <w:lang w:val="fr-FR"/>
              </w:rPr>
              <w:t xml:space="preserve"> des feuilles de route pour </w:t>
            </w:r>
            <w:r>
              <w:rPr>
                <w:rFonts w:ascii="Arial" w:hAnsi="Arial" w:cs="Arial"/>
                <w:sz w:val="16"/>
                <w:szCs w:val="16"/>
                <w:lang w:val="fr-FR"/>
              </w:rPr>
              <w:t>réaliser</w:t>
            </w:r>
            <w:r w:rsidR="00346C32">
              <w:rPr>
                <w:rFonts w:ascii="Arial" w:hAnsi="Arial" w:cs="Arial"/>
                <w:sz w:val="16"/>
                <w:szCs w:val="16"/>
                <w:lang w:val="fr-FR"/>
              </w:rPr>
              <w:t xml:space="preserve"> les objectifs à atteindre pour cette année 2009</w:t>
            </w:r>
            <w:r>
              <w:rPr>
                <w:rFonts w:ascii="Arial" w:hAnsi="Arial" w:cs="Arial"/>
                <w:sz w:val="16"/>
                <w:szCs w:val="16"/>
                <w:lang w:val="fr-FR"/>
              </w:rPr>
              <w:t>.</w:t>
            </w:r>
          </w:p>
          <w:p w:rsidR="004B1EA5" w:rsidRPr="008621EB" w:rsidRDefault="004B1EA5" w:rsidP="004B1EA5">
            <w:pPr>
              <w:jc w:val="both"/>
              <w:rPr>
                <w:rFonts w:ascii="Arial" w:hAnsi="Arial" w:cs="Arial"/>
                <w:sz w:val="16"/>
                <w:szCs w:val="16"/>
                <w:lang w:val="fr-FR"/>
              </w:rPr>
            </w:pPr>
          </w:p>
        </w:tc>
      </w:tr>
    </w:tbl>
    <w:p w:rsidR="000320CE" w:rsidRPr="008621EB" w:rsidRDefault="000320CE">
      <w:pPr>
        <w:jc w:val="both"/>
        <w:rPr>
          <w:rFonts w:ascii="Arial" w:hAnsi="Arial" w:cs="Arial"/>
          <w:bCs/>
          <w:sz w:val="16"/>
          <w:szCs w:val="16"/>
          <w:lang w:val="fr-FR"/>
        </w:rPr>
      </w:pPr>
    </w:p>
    <w:p w:rsidR="000320CE" w:rsidRDefault="000320CE">
      <w:pPr>
        <w:jc w:val="both"/>
        <w:rPr>
          <w:rFonts w:ascii="Arial" w:hAnsi="Arial"/>
          <w:bCs/>
          <w:sz w:val="16"/>
          <w:lang w:val="fr-FR"/>
        </w:rPr>
      </w:pPr>
    </w:p>
    <w:p w:rsidR="000320CE" w:rsidRDefault="000320CE">
      <w:pPr>
        <w:jc w:val="both"/>
        <w:rPr>
          <w:rFonts w:ascii="Arial" w:hAnsi="Arial"/>
          <w:bCs/>
          <w:sz w:val="16"/>
          <w:lang w:val="fr-FR"/>
        </w:rPr>
      </w:pPr>
    </w:p>
    <w:p w:rsidR="000320CE" w:rsidRDefault="000320CE">
      <w:pPr>
        <w:jc w:val="center"/>
        <w:rPr>
          <w:rFonts w:ascii="Arial" w:hAnsi="Arial"/>
          <w:b/>
          <w:sz w:val="18"/>
          <w:lang w:val="fr-FR"/>
        </w:rPr>
      </w:pPr>
      <w:r>
        <w:rPr>
          <w:rFonts w:ascii="Arial" w:hAnsi="Arial"/>
          <w:b/>
          <w:sz w:val="18"/>
          <w:lang w:val="fr-FR"/>
        </w:rPr>
        <w:t>C.  Annexes</w:t>
      </w:r>
    </w:p>
    <w:p w:rsidR="000320CE" w:rsidRDefault="000320CE">
      <w:pPr>
        <w:jc w:val="center"/>
        <w:rPr>
          <w:rFonts w:ascii="Arial" w:hAnsi="Arial"/>
          <w:bCs/>
          <w:sz w:val="16"/>
          <w:lang w:val="fr-FR"/>
        </w:rPr>
      </w:pPr>
      <w:r>
        <w:rPr>
          <w:rFonts w:ascii="Arial" w:hAnsi="Arial"/>
          <w:bCs/>
          <w:sz w:val="16"/>
          <w:lang w:val="fr-FR"/>
        </w:rPr>
        <w:t>Nota : les annexes financières sont les mêmes que celles utilisées dans les rapports de supervision.</w:t>
      </w:r>
    </w:p>
    <w:p w:rsidR="000320CE" w:rsidRDefault="000320CE">
      <w:pPr>
        <w:jc w:val="both"/>
        <w:rPr>
          <w:rFonts w:ascii="Arial" w:hAnsi="Arial"/>
          <w:bCs/>
          <w:sz w:val="16"/>
          <w:lang w:val="fr-FR"/>
        </w:rPr>
      </w:pPr>
    </w:p>
    <w:p w:rsidR="000320CE" w:rsidRDefault="000320CE">
      <w:pPr>
        <w:jc w:val="both"/>
        <w:rPr>
          <w:rFonts w:ascii="Arial" w:hAnsi="Arial"/>
          <w:b/>
          <w:sz w:val="16"/>
          <w:lang w:val="fr-FR"/>
        </w:rPr>
      </w:pPr>
      <w:r>
        <w:rPr>
          <w:rFonts w:ascii="Arial" w:hAnsi="Arial"/>
          <w:b/>
          <w:sz w:val="16"/>
          <w:lang w:val="fr-FR"/>
        </w:rPr>
        <w:t xml:space="preserve">C.1 Tableau de financement total du projet par </w:t>
      </w:r>
      <w:r>
        <w:rPr>
          <w:rFonts w:ascii="Arial" w:hAnsi="Arial"/>
          <w:b/>
          <w:sz w:val="16"/>
          <w:u w:val="single"/>
          <w:lang w:val="fr-FR"/>
        </w:rPr>
        <w:t>catégories de déboursement</w:t>
      </w:r>
      <w:r>
        <w:rPr>
          <w:rFonts w:ascii="Arial" w:hAnsi="Arial"/>
          <w:b/>
          <w:sz w:val="16"/>
          <w:lang w:val="fr-FR"/>
        </w:rPr>
        <w:t xml:space="preserve"> du projet et par bailleur</w:t>
      </w:r>
    </w:p>
    <w:p w:rsidR="000320CE" w:rsidRDefault="000320CE">
      <w:pPr>
        <w:jc w:val="both"/>
        <w:rPr>
          <w:rFonts w:ascii="Arial" w:hAnsi="Arial"/>
          <w:bCs/>
          <w:i/>
          <w:iCs/>
          <w:sz w:val="16"/>
          <w:lang w:val="fr-FR"/>
        </w:rPr>
      </w:pPr>
      <w:r>
        <w:rPr>
          <w:rFonts w:ascii="Arial" w:hAnsi="Arial"/>
          <w:bCs/>
          <w:i/>
          <w:iCs/>
          <w:sz w:val="16"/>
          <w:lang w:val="fr-FR"/>
        </w:rPr>
        <w:t>(ref. fichier Excel)</w:t>
      </w:r>
    </w:p>
    <w:p w:rsidR="000320CE" w:rsidRDefault="000320CE">
      <w:pPr>
        <w:jc w:val="both"/>
        <w:rPr>
          <w:rFonts w:ascii="Arial" w:hAnsi="Arial"/>
          <w:bCs/>
          <w:sz w:val="16"/>
          <w:lang w:val="fr-FR"/>
        </w:rPr>
      </w:pPr>
    </w:p>
    <w:p w:rsidR="000320CE" w:rsidRDefault="000320CE">
      <w:pPr>
        <w:jc w:val="both"/>
        <w:rPr>
          <w:rFonts w:ascii="Arial" w:hAnsi="Arial"/>
          <w:bCs/>
          <w:sz w:val="16"/>
          <w:lang w:val="fr-FR"/>
        </w:rPr>
      </w:pPr>
    </w:p>
    <w:p w:rsidR="000320CE" w:rsidRDefault="000320CE">
      <w:pPr>
        <w:jc w:val="both"/>
        <w:rPr>
          <w:rFonts w:ascii="Arial" w:hAnsi="Arial"/>
          <w:bCs/>
          <w:sz w:val="16"/>
          <w:lang w:val="fr-FR"/>
        </w:rPr>
      </w:pPr>
    </w:p>
    <w:p w:rsidR="000320CE" w:rsidRDefault="000320CE">
      <w:pPr>
        <w:jc w:val="both"/>
        <w:rPr>
          <w:rFonts w:ascii="Arial" w:hAnsi="Arial"/>
          <w:b/>
          <w:sz w:val="16"/>
          <w:lang w:val="fr-FR"/>
        </w:rPr>
      </w:pPr>
      <w:r>
        <w:rPr>
          <w:rFonts w:ascii="Arial" w:hAnsi="Arial"/>
          <w:b/>
          <w:sz w:val="16"/>
          <w:lang w:val="fr-FR"/>
        </w:rPr>
        <w:t xml:space="preserve">C.2 Tableau de financement par </w:t>
      </w:r>
      <w:r>
        <w:rPr>
          <w:rFonts w:ascii="Arial" w:hAnsi="Arial"/>
          <w:b/>
          <w:sz w:val="16"/>
          <w:u w:val="single"/>
          <w:lang w:val="fr-FR"/>
        </w:rPr>
        <w:t>composante, sous composante</w:t>
      </w:r>
      <w:r>
        <w:rPr>
          <w:rFonts w:ascii="Arial" w:hAnsi="Arial"/>
          <w:b/>
          <w:sz w:val="16"/>
          <w:lang w:val="fr-FR"/>
        </w:rPr>
        <w:t xml:space="preserve"> et par an, prévu et réalisé</w:t>
      </w:r>
    </w:p>
    <w:p w:rsidR="000320CE" w:rsidRDefault="000320CE">
      <w:pPr>
        <w:jc w:val="both"/>
        <w:rPr>
          <w:rFonts w:ascii="Arial" w:hAnsi="Arial"/>
          <w:bCs/>
          <w:i/>
          <w:iCs/>
          <w:sz w:val="16"/>
          <w:lang w:val="fr-FR"/>
        </w:rPr>
      </w:pPr>
      <w:r>
        <w:rPr>
          <w:rFonts w:ascii="Arial" w:hAnsi="Arial"/>
          <w:bCs/>
          <w:i/>
          <w:iCs/>
          <w:sz w:val="16"/>
          <w:lang w:val="fr-FR"/>
        </w:rPr>
        <w:t>(ref. fichier Excel)</w:t>
      </w:r>
    </w:p>
    <w:p w:rsidR="000320CE" w:rsidRDefault="000320CE">
      <w:pPr>
        <w:jc w:val="both"/>
        <w:rPr>
          <w:rFonts w:ascii="Arial" w:hAnsi="Arial"/>
          <w:bCs/>
          <w:sz w:val="16"/>
          <w:lang w:val="fr-FR"/>
        </w:rPr>
      </w:pPr>
    </w:p>
    <w:p w:rsidR="000320CE" w:rsidRDefault="000320CE">
      <w:pPr>
        <w:jc w:val="both"/>
        <w:rPr>
          <w:rFonts w:ascii="Arial" w:hAnsi="Arial"/>
          <w:bCs/>
          <w:sz w:val="16"/>
          <w:lang w:val="fr-FR"/>
        </w:rPr>
      </w:pPr>
    </w:p>
    <w:p w:rsidR="000320CE" w:rsidRDefault="000320CE">
      <w:pPr>
        <w:jc w:val="both"/>
        <w:rPr>
          <w:rFonts w:ascii="Arial" w:hAnsi="Arial"/>
          <w:bCs/>
          <w:sz w:val="16"/>
          <w:lang w:val="fr-FR"/>
        </w:rPr>
      </w:pPr>
    </w:p>
    <w:p w:rsidR="000320CE" w:rsidRDefault="000320CE">
      <w:pPr>
        <w:jc w:val="both"/>
        <w:rPr>
          <w:rFonts w:ascii="Arial" w:hAnsi="Arial"/>
          <w:b/>
          <w:sz w:val="16"/>
          <w:lang w:val="fr-FR"/>
        </w:rPr>
      </w:pPr>
      <w:r>
        <w:rPr>
          <w:rFonts w:ascii="Arial" w:hAnsi="Arial"/>
          <w:b/>
          <w:sz w:val="16"/>
          <w:lang w:val="fr-FR"/>
        </w:rPr>
        <w:t>C.3 Tableau de synthèse des indicateurs choisis pour le suivi des réalisations physiques par composante et sous composante</w:t>
      </w:r>
    </w:p>
    <w:p w:rsidR="000320CE" w:rsidRDefault="000320CE">
      <w:pPr>
        <w:jc w:val="both"/>
        <w:rPr>
          <w:rFonts w:ascii="Arial" w:hAnsi="Arial"/>
          <w:bCs/>
          <w:i/>
          <w:iCs/>
          <w:sz w:val="16"/>
          <w:lang w:val="fr-FR"/>
        </w:rPr>
      </w:pPr>
      <w:r>
        <w:rPr>
          <w:rFonts w:ascii="Arial" w:hAnsi="Arial"/>
          <w:bCs/>
          <w:i/>
          <w:iCs/>
          <w:sz w:val="16"/>
          <w:lang w:val="fr-FR"/>
        </w:rPr>
        <w:t>(ref. fichier Excel)</w:t>
      </w:r>
    </w:p>
    <w:p w:rsidR="000320CE" w:rsidRDefault="000320CE">
      <w:pPr>
        <w:jc w:val="both"/>
        <w:rPr>
          <w:rFonts w:ascii="Arial" w:hAnsi="Arial"/>
          <w:bCs/>
          <w:sz w:val="16"/>
          <w:lang w:val="fr-FR"/>
        </w:rPr>
      </w:pPr>
    </w:p>
    <w:p w:rsidR="000320CE" w:rsidRDefault="000320CE">
      <w:pPr>
        <w:jc w:val="both"/>
        <w:rPr>
          <w:rFonts w:ascii="Arial" w:hAnsi="Arial"/>
          <w:bCs/>
          <w:sz w:val="16"/>
          <w:lang w:val="fr-FR"/>
        </w:rPr>
      </w:pPr>
    </w:p>
    <w:p w:rsidR="000320CE" w:rsidRDefault="000320CE">
      <w:pPr>
        <w:jc w:val="both"/>
        <w:rPr>
          <w:rFonts w:ascii="Arial" w:hAnsi="Arial"/>
          <w:b/>
          <w:sz w:val="16"/>
          <w:lang w:val="fr-FR"/>
        </w:rPr>
      </w:pPr>
      <w:r>
        <w:rPr>
          <w:rFonts w:ascii="Arial" w:hAnsi="Arial"/>
          <w:b/>
          <w:sz w:val="16"/>
          <w:lang w:val="fr-FR"/>
        </w:rPr>
        <w:t>C.4 Tableau et graphe des réalisations physiques par composante pondérées par leurs réalisations financières respectives</w:t>
      </w:r>
    </w:p>
    <w:p w:rsidR="000320CE" w:rsidRDefault="000320CE">
      <w:pPr>
        <w:jc w:val="both"/>
        <w:rPr>
          <w:rFonts w:ascii="Arial" w:hAnsi="Arial"/>
          <w:bCs/>
          <w:i/>
          <w:iCs/>
          <w:sz w:val="16"/>
          <w:lang w:val="fr-FR"/>
        </w:rPr>
      </w:pPr>
      <w:r>
        <w:rPr>
          <w:rFonts w:ascii="Arial" w:hAnsi="Arial"/>
          <w:bCs/>
          <w:i/>
          <w:iCs/>
          <w:sz w:val="16"/>
          <w:lang w:val="fr-FR"/>
        </w:rPr>
        <w:t>(ref. fichier Excel)</w:t>
      </w:r>
    </w:p>
    <w:p w:rsidR="000320CE" w:rsidRDefault="000320CE">
      <w:pPr>
        <w:jc w:val="both"/>
        <w:rPr>
          <w:rFonts w:ascii="Arial" w:hAnsi="Arial"/>
          <w:bCs/>
          <w:sz w:val="16"/>
          <w:lang w:val="fr-FR"/>
        </w:rPr>
      </w:pPr>
    </w:p>
    <w:p w:rsidR="000320CE" w:rsidRDefault="000320CE">
      <w:pPr>
        <w:jc w:val="both"/>
        <w:rPr>
          <w:rFonts w:ascii="Arial" w:hAnsi="Arial"/>
          <w:bCs/>
          <w:sz w:val="16"/>
          <w:lang w:val="fr-FR"/>
        </w:rPr>
      </w:pPr>
    </w:p>
    <w:p w:rsidR="000320CE" w:rsidRDefault="000320CE">
      <w:pPr>
        <w:jc w:val="both"/>
        <w:rPr>
          <w:rFonts w:ascii="Arial" w:hAnsi="Arial"/>
          <w:b/>
          <w:sz w:val="16"/>
          <w:lang w:val="fr-FR"/>
        </w:rPr>
      </w:pPr>
      <w:r>
        <w:rPr>
          <w:rFonts w:ascii="Arial" w:hAnsi="Arial"/>
          <w:b/>
          <w:sz w:val="16"/>
          <w:lang w:val="fr-FR"/>
        </w:rPr>
        <w:t>C.5 Tableau des indicateurs choisis pour suivre la réalisation des objectifs de développement</w:t>
      </w:r>
    </w:p>
    <w:p w:rsidR="000320CE" w:rsidRDefault="000320CE">
      <w:pPr>
        <w:jc w:val="both"/>
        <w:rPr>
          <w:rFonts w:ascii="Arial" w:hAnsi="Arial"/>
          <w:bCs/>
          <w:i/>
          <w:iCs/>
          <w:sz w:val="16"/>
          <w:lang w:val="fr-FR"/>
        </w:rPr>
      </w:pPr>
      <w:r>
        <w:rPr>
          <w:rFonts w:ascii="Arial" w:hAnsi="Arial"/>
          <w:bCs/>
          <w:i/>
          <w:iCs/>
          <w:sz w:val="16"/>
          <w:lang w:val="fr-FR"/>
        </w:rPr>
        <w:t>(ref. fichier Excel)</w:t>
      </w:r>
    </w:p>
    <w:p w:rsidR="000320CE" w:rsidRDefault="000320CE" w:rsidP="0079502C">
      <w:pPr>
        <w:jc w:val="both"/>
      </w:pPr>
    </w:p>
    <w:sectPr w:rsidR="000320CE" w:rsidSect="0079502C">
      <w:headerReference w:type="default" r:id="rId7"/>
      <w:pgSz w:w="11906" w:h="16838"/>
      <w:pgMar w:top="1418" w:right="851"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C3B" w:rsidRDefault="00B14C3B">
      <w:r>
        <w:separator/>
      </w:r>
    </w:p>
  </w:endnote>
  <w:endnote w:type="continuationSeparator" w:id="1">
    <w:p w:rsidR="00B14C3B" w:rsidRDefault="00B14C3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C3B" w:rsidRDefault="00B14C3B">
      <w:r>
        <w:separator/>
      </w:r>
    </w:p>
  </w:footnote>
  <w:footnote w:type="continuationSeparator" w:id="1">
    <w:p w:rsidR="00B14C3B" w:rsidRDefault="00B14C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63D" w:rsidRDefault="0094363D">
    <w:pPr>
      <w:pStyle w:val="En-tte"/>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B7C6F"/>
    <w:multiLevelType w:val="hybridMultilevel"/>
    <w:tmpl w:val="0D4A0E6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85F2BF3"/>
    <w:multiLevelType w:val="hybridMultilevel"/>
    <w:tmpl w:val="6FD474B4"/>
    <w:lvl w:ilvl="0" w:tplc="9EA83AC0">
      <w:start w:val="1"/>
      <w:numFmt w:val="decimal"/>
      <w:lvlText w:val="%1."/>
      <w:lvlJc w:val="right"/>
      <w:pPr>
        <w:tabs>
          <w:tab w:val="num" w:pos="540"/>
        </w:tabs>
        <w:ind w:left="540" w:hanging="360"/>
      </w:pPr>
      <w:rPr>
        <w:rFonts w:ascii="Times New Roman" w:eastAsia="Times New Roman" w:hAnsi="Times New Roman" w:cs="Times New Roman"/>
        <w:lang w:val="fr-FR"/>
      </w:rPr>
    </w:lvl>
    <w:lvl w:ilvl="1" w:tplc="08090019" w:tentative="1">
      <w:start w:val="1"/>
      <w:numFmt w:val="lowerLetter"/>
      <w:lvlText w:val="%2."/>
      <w:lvlJc w:val="left"/>
      <w:pPr>
        <w:tabs>
          <w:tab w:val="num" w:pos="900"/>
        </w:tabs>
        <w:ind w:left="900" w:hanging="360"/>
      </w:pPr>
    </w:lvl>
    <w:lvl w:ilvl="2" w:tplc="0809001B" w:tentative="1">
      <w:start w:val="1"/>
      <w:numFmt w:val="lowerRoman"/>
      <w:lvlText w:val="%3."/>
      <w:lvlJc w:val="right"/>
      <w:pPr>
        <w:tabs>
          <w:tab w:val="num" w:pos="1620"/>
        </w:tabs>
        <w:ind w:left="1620" w:hanging="180"/>
      </w:pPr>
    </w:lvl>
    <w:lvl w:ilvl="3" w:tplc="0809000F" w:tentative="1">
      <w:start w:val="1"/>
      <w:numFmt w:val="decimal"/>
      <w:lvlText w:val="%4."/>
      <w:lvlJc w:val="left"/>
      <w:pPr>
        <w:tabs>
          <w:tab w:val="num" w:pos="2340"/>
        </w:tabs>
        <w:ind w:left="2340" w:hanging="360"/>
      </w:pPr>
    </w:lvl>
    <w:lvl w:ilvl="4" w:tplc="08090019" w:tentative="1">
      <w:start w:val="1"/>
      <w:numFmt w:val="lowerLetter"/>
      <w:lvlText w:val="%5."/>
      <w:lvlJc w:val="left"/>
      <w:pPr>
        <w:tabs>
          <w:tab w:val="num" w:pos="3060"/>
        </w:tabs>
        <w:ind w:left="3060" w:hanging="360"/>
      </w:pPr>
    </w:lvl>
    <w:lvl w:ilvl="5" w:tplc="0809001B" w:tentative="1">
      <w:start w:val="1"/>
      <w:numFmt w:val="lowerRoman"/>
      <w:lvlText w:val="%6."/>
      <w:lvlJc w:val="right"/>
      <w:pPr>
        <w:tabs>
          <w:tab w:val="num" w:pos="3780"/>
        </w:tabs>
        <w:ind w:left="3780" w:hanging="180"/>
      </w:pPr>
    </w:lvl>
    <w:lvl w:ilvl="6" w:tplc="0809000F" w:tentative="1">
      <w:start w:val="1"/>
      <w:numFmt w:val="decimal"/>
      <w:lvlText w:val="%7."/>
      <w:lvlJc w:val="left"/>
      <w:pPr>
        <w:tabs>
          <w:tab w:val="num" w:pos="4500"/>
        </w:tabs>
        <w:ind w:left="4500" w:hanging="360"/>
      </w:pPr>
    </w:lvl>
    <w:lvl w:ilvl="7" w:tplc="08090019" w:tentative="1">
      <w:start w:val="1"/>
      <w:numFmt w:val="lowerLetter"/>
      <w:lvlText w:val="%8."/>
      <w:lvlJc w:val="left"/>
      <w:pPr>
        <w:tabs>
          <w:tab w:val="num" w:pos="5220"/>
        </w:tabs>
        <w:ind w:left="5220" w:hanging="360"/>
      </w:pPr>
    </w:lvl>
    <w:lvl w:ilvl="8" w:tplc="0809001B" w:tentative="1">
      <w:start w:val="1"/>
      <w:numFmt w:val="lowerRoman"/>
      <w:lvlText w:val="%9."/>
      <w:lvlJc w:val="right"/>
      <w:pPr>
        <w:tabs>
          <w:tab w:val="num" w:pos="5940"/>
        </w:tabs>
        <w:ind w:left="5940" w:hanging="180"/>
      </w:pPr>
    </w:lvl>
  </w:abstractNum>
  <w:abstractNum w:abstractNumId="2">
    <w:nsid w:val="1E654A31"/>
    <w:multiLevelType w:val="hybridMultilevel"/>
    <w:tmpl w:val="EBF0E8D2"/>
    <w:lvl w:ilvl="0" w:tplc="569ADA0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A830FA6"/>
    <w:multiLevelType w:val="hybridMultilevel"/>
    <w:tmpl w:val="64941C30"/>
    <w:lvl w:ilvl="0" w:tplc="7562ACA2">
      <w:start w:val="1"/>
      <w:numFmt w:val="lowerLetter"/>
      <w:lvlText w:val="%1-"/>
      <w:lvlJc w:val="left"/>
      <w:pPr>
        <w:ind w:left="630" w:hanging="360"/>
      </w:pPr>
      <w:rPr>
        <w:rFonts w:hint="default"/>
        <w:b/>
        <w:i/>
        <w:u w:val="single"/>
      </w:rPr>
    </w:lvl>
    <w:lvl w:ilvl="1" w:tplc="040C0019" w:tentative="1">
      <w:start w:val="1"/>
      <w:numFmt w:val="lowerLetter"/>
      <w:lvlText w:val="%2."/>
      <w:lvlJc w:val="left"/>
      <w:pPr>
        <w:ind w:left="1350" w:hanging="360"/>
      </w:pPr>
    </w:lvl>
    <w:lvl w:ilvl="2" w:tplc="040C001B" w:tentative="1">
      <w:start w:val="1"/>
      <w:numFmt w:val="lowerRoman"/>
      <w:lvlText w:val="%3."/>
      <w:lvlJc w:val="right"/>
      <w:pPr>
        <w:ind w:left="2070" w:hanging="180"/>
      </w:pPr>
    </w:lvl>
    <w:lvl w:ilvl="3" w:tplc="040C000F" w:tentative="1">
      <w:start w:val="1"/>
      <w:numFmt w:val="decimal"/>
      <w:lvlText w:val="%4."/>
      <w:lvlJc w:val="left"/>
      <w:pPr>
        <w:ind w:left="2790" w:hanging="360"/>
      </w:pPr>
    </w:lvl>
    <w:lvl w:ilvl="4" w:tplc="040C0019" w:tentative="1">
      <w:start w:val="1"/>
      <w:numFmt w:val="lowerLetter"/>
      <w:lvlText w:val="%5."/>
      <w:lvlJc w:val="left"/>
      <w:pPr>
        <w:ind w:left="3510" w:hanging="360"/>
      </w:pPr>
    </w:lvl>
    <w:lvl w:ilvl="5" w:tplc="040C001B" w:tentative="1">
      <w:start w:val="1"/>
      <w:numFmt w:val="lowerRoman"/>
      <w:lvlText w:val="%6."/>
      <w:lvlJc w:val="right"/>
      <w:pPr>
        <w:ind w:left="4230" w:hanging="180"/>
      </w:pPr>
    </w:lvl>
    <w:lvl w:ilvl="6" w:tplc="040C000F" w:tentative="1">
      <w:start w:val="1"/>
      <w:numFmt w:val="decimal"/>
      <w:lvlText w:val="%7."/>
      <w:lvlJc w:val="left"/>
      <w:pPr>
        <w:ind w:left="4950" w:hanging="360"/>
      </w:pPr>
    </w:lvl>
    <w:lvl w:ilvl="7" w:tplc="040C0019" w:tentative="1">
      <w:start w:val="1"/>
      <w:numFmt w:val="lowerLetter"/>
      <w:lvlText w:val="%8."/>
      <w:lvlJc w:val="left"/>
      <w:pPr>
        <w:ind w:left="5670" w:hanging="360"/>
      </w:pPr>
    </w:lvl>
    <w:lvl w:ilvl="8" w:tplc="040C001B" w:tentative="1">
      <w:start w:val="1"/>
      <w:numFmt w:val="lowerRoman"/>
      <w:lvlText w:val="%9."/>
      <w:lvlJc w:val="right"/>
      <w:pPr>
        <w:ind w:left="6390" w:hanging="180"/>
      </w:pPr>
    </w:lvl>
  </w:abstractNum>
  <w:abstractNum w:abstractNumId="4">
    <w:nsid w:val="2A843D78"/>
    <w:multiLevelType w:val="hybridMultilevel"/>
    <w:tmpl w:val="F55C4E32"/>
    <w:lvl w:ilvl="0" w:tplc="630E86D4">
      <w:start w:val="2"/>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5">
    <w:nsid w:val="348813EE"/>
    <w:multiLevelType w:val="hybridMultilevel"/>
    <w:tmpl w:val="9D4A9D9C"/>
    <w:lvl w:ilvl="0" w:tplc="0700F15A">
      <w:numFmt w:val="bullet"/>
      <w:lvlText w:val="-"/>
      <w:lvlJc w:val="left"/>
      <w:pPr>
        <w:ind w:left="890" w:hanging="360"/>
      </w:pPr>
      <w:rPr>
        <w:rFonts w:ascii="Arial" w:eastAsia="Times New Roman" w:hAnsi="Arial" w:cs="Arial" w:hint="default"/>
      </w:rPr>
    </w:lvl>
    <w:lvl w:ilvl="1" w:tplc="040C0003" w:tentative="1">
      <w:start w:val="1"/>
      <w:numFmt w:val="bullet"/>
      <w:lvlText w:val="o"/>
      <w:lvlJc w:val="left"/>
      <w:pPr>
        <w:ind w:left="1610" w:hanging="360"/>
      </w:pPr>
      <w:rPr>
        <w:rFonts w:ascii="Courier New" w:hAnsi="Courier New" w:cs="Courier New" w:hint="default"/>
      </w:rPr>
    </w:lvl>
    <w:lvl w:ilvl="2" w:tplc="040C0005" w:tentative="1">
      <w:start w:val="1"/>
      <w:numFmt w:val="bullet"/>
      <w:lvlText w:val=""/>
      <w:lvlJc w:val="left"/>
      <w:pPr>
        <w:ind w:left="2330" w:hanging="360"/>
      </w:pPr>
      <w:rPr>
        <w:rFonts w:ascii="Wingdings" w:hAnsi="Wingdings" w:hint="default"/>
      </w:rPr>
    </w:lvl>
    <w:lvl w:ilvl="3" w:tplc="040C0001" w:tentative="1">
      <w:start w:val="1"/>
      <w:numFmt w:val="bullet"/>
      <w:lvlText w:val=""/>
      <w:lvlJc w:val="left"/>
      <w:pPr>
        <w:ind w:left="3050" w:hanging="360"/>
      </w:pPr>
      <w:rPr>
        <w:rFonts w:ascii="Symbol" w:hAnsi="Symbol" w:hint="default"/>
      </w:rPr>
    </w:lvl>
    <w:lvl w:ilvl="4" w:tplc="040C0003" w:tentative="1">
      <w:start w:val="1"/>
      <w:numFmt w:val="bullet"/>
      <w:lvlText w:val="o"/>
      <w:lvlJc w:val="left"/>
      <w:pPr>
        <w:ind w:left="3770" w:hanging="360"/>
      </w:pPr>
      <w:rPr>
        <w:rFonts w:ascii="Courier New" w:hAnsi="Courier New" w:cs="Courier New" w:hint="default"/>
      </w:rPr>
    </w:lvl>
    <w:lvl w:ilvl="5" w:tplc="040C0005" w:tentative="1">
      <w:start w:val="1"/>
      <w:numFmt w:val="bullet"/>
      <w:lvlText w:val=""/>
      <w:lvlJc w:val="left"/>
      <w:pPr>
        <w:ind w:left="4490" w:hanging="360"/>
      </w:pPr>
      <w:rPr>
        <w:rFonts w:ascii="Wingdings" w:hAnsi="Wingdings" w:hint="default"/>
      </w:rPr>
    </w:lvl>
    <w:lvl w:ilvl="6" w:tplc="040C0001" w:tentative="1">
      <w:start w:val="1"/>
      <w:numFmt w:val="bullet"/>
      <w:lvlText w:val=""/>
      <w:lvlJc w:val="left"/>
      <w:pPr>
        <w:ind w:left="5210" w:hanging="360"/>
      </w:pPr>
      <w:rPr>
        <w:rFonts w:ascii="Symbol" w:hAnsi="Symbol" w:hint="default"/>
      </w:rPr>
    </w:lvl>
    <w:lvl w:ilvl="7" w:tplc="040C0003" w:tentative="1">
      <w:start w:val="1"/>
      <w:numFmt w:val="bullet"/>
      <w:lvlText w:val="o"/>
      <w:lvlJc w:val="left"/>
      <w:pPr>
        <w:ind w:left="5930" w:hanging="360"/>
      </w:pPr>
      <w:rPr>
        <w:rFonts w:ascii="Courier New" w:hAnsi="Courier New" w:cs="Courier New" w:hint="default"/>
      </w:rPr>
    </w:lvl>
    <w:lvl w:ilvl="8" w:tplc="040C0005" w:tentative="1">
      <w:start w:val="1"/>
      <w:numFmt w:val="bullet"/>
      <w:lvlText w:val=""/>
      <w:lvlJc w:val="left"/>
      <w:pPr>
        <w:ind w:left="6650" w:hanging="360"/>
      </w:pPr>
      <w:rPr>
        <w:rFonts w:ascii="Wingdings" w:hAnsi="Wingdings" w:hint="default"/>
      </w:rPr>
    </w:lvl>
  </w:abstractNum>
  <w:abstractNum w:abstractNumId="6">
    <w:nsid w:val="395B0F1B"/>
    <w:multiLevelType w:val="hybridMultilevel"/>
    <w:tmpl w:val="12325D84"/>
    <w:lvl w:ilvl="0" w:tplc="20CC7A72">
      <w:start w:val="1"/>
      <w:numFmt w:val="decimal"/>
      <w:lvlText w:val="%1."/>
      <w:lvlJc w:val="left"/>
      <w:pPr>
        <w:tabs>
          <w:tab w:val="num" w:pos="284"/>
        </w:tabs>
      </w:pPr>
      <w:rPr>
        <w:rFonts w:cs="Times New Roman" w:hint="default"/>
        <w:b/>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nsid w:val="3A131FA1"/>
    <w:multiLevelType w:val="singleLevel"/>
    <w:tmpl w:val="8C3C5538"/>
    <w:lvl w:ilvl="0">
      <w:start w:val="1"/>
      <w:numFmt w:val="bullet"/>
      <w:lvlText w:val="-"/>
      <w:lvlJc w:val="left"/>
      <w:pPr>
        <w:tabs>
          <w:tab w:val="num" w:pos="360"/>
        </w:tabs>
        <w:ind w:left="360" w:hanging="360"/>
      </w:pPr>
      <w:rPr>
        <w:rFonts w:hint="default"/>
      </w:rPr>
    </w:lvl>
  </w:abstractNum>
  <w:abstractNum w:abstractNumId="8">
    <w:nsid w:val="3E3B2D52"/>
    <w:multiLevelType w:val="hybridMultilevel"/>
    <w:tmpl w:val="3766D5D6"/>
    <w:lvl w:ilvl="0" w:tplc="697E806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44E360C"/>
    <w:multiLevelType w:val="hybridMultilevel"/>
    <w:tmpl w:val="31785812"/>
    <w:lvl w:ilvl="0" w:tplc="FEE2DD0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7037FA1"/>
    <w:multiLevelType w:val="hybridMultilevel"/>
    <w:tmpl w:val="93D84660"/>
    <w:lvl w:ilvl="0" w:tplc="0700F15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7165114"/>
    <w:multiLevelType w:val="hybridMultilevel"/>
    <w:tmpl w:val="FA5C255C"/>
    <w:lvl w:ilvl="0" w:tplc="4D788CD2">
      <w:start w:val="1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nsid w:val="4780416E"/>
    <w:multiLevelType w:val="hybridMultilevel"/>
    <w:tmpl w:val="1BDC1A50"/>
    <w:lvl w:ilvl="0" w:tplc="288830C4">
      <w:start w:val="1"/>
      <w:numFmt w:val="lowerRoman"/>
      <w:lvlText w:val="(%1)"/>
      <w:lvlJc w:val="left"/>
      <w:pPr>
        <w:ind w:left="1080" w:hanging="72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D945B96"/>
    <w:multiLevelType w:val="hybridMultilevel"/>
    <w:tmpl w:val="CEF4EED6"/>
    <w:lvl w:ilvl="0" w:tplc="321E022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05463AE"/>
    <w:multiLevelType w:val="hybridMultilevel"/>
    <w:tmpl w:val="110A08A6"/>
    <w:lvl w:ilvl="0" w:tplc="0D1C32D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064530A"/>
    <w:multiLevelType w:val="hybridMultilevel"/>
    <w:tmpl w:val="00CCFF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538144F2"/>
    <w:multiLevelType w:val="hybridMultilevel"/>
    <w:tmpl w:val="5F641A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9A42DF8"/>
    <w:multiLevelType w:val="hybridMultilevel"/>
    <w:tmpl w:val="65C0E5C2"/>
    <w:lvl w:ilvl="0" w:tplc="08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83F7394"/>
    <w:multiLevelType w:val="hybridMultilevel"/>
    <w:tmpl w:val="4FCCC67A"/>
    <w:lvl w:ilvl="0" w:tplc="56C8935A">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8AA097D"/>
    <w:multiLevelType w:val="hybridMultilevel"/>
    <w:tmpl w:val="B630EBA4"/>
    <w:lvl w:ilvl="0" w:tplc="040C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0">
    <w:nsid w:val="68F7296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6EED3D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77B0DAC"/>
    <w:multiLevelType w:val="hybridMultilevel"/>
    <w:tmpl w:val="8130B6EA"/>
    <w:lvl w:ilvl="0" w:tplc="08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95805E9"/>
    <w:multiLevelType w:val="hybridMultilevel"/>
    <w:tmpl w:val="BCDCDA72"/>
    <w:lvl w:ilvl="0" w:tplc="FEE2DD0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ABB2030"/>
    <w:multiLevelType w:val="hybridMultilevel"/>
    <w:tmpl w:val="969EB09A"/>
    <w:lvl w:ilvl="0" w:tplc="FFFFFFFF">
      <w:start w:val="3"/>
      <w:numFmt w:val="bullet"/>
      <w:lvlText w:val=""/>
      <w:lvlJc w:val="left"/>
      <w:pPr>
        <w:tabs>
          <w:tab w:val="num" w:pos="360"/>
        </w:tabs>
        <w:ind w:left="0" w:firstLine="0"/>
      </w:pPr>
      <w:rPr>
        <w:rFonts w:ascii="Symbol" w:hAnsi="Symbol" w:cs="Times New Roman" w:hint="default"/>
        <w:color w:val="auto"/>
        <w:sz w:val="22"/>
      </w:rPr>
    </w:lvl>
    <w:lvl w:ilvl="1" w:tplc="FFFFFFFF">
      <w:start w:val="3"/>
      <w:numFmt w:val="bullet"/>
      <w:pStyle w:val="Titre3"/>
      <w:lvlText w:val="-"/>
      <w:lvlJc w:val="left"/>
      <w:pPr>
        <w:tabs>
          <w:tab w:val="num" w:pos="1950"/>
        </w:tabs>
        <w:ind w:left="1950" w:hanging="87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BF37D76"/>
    <w:multiLevelType w:val="hybridMultilevel"/>
    <w:tmpl w:val="ECA888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1"/>
  </w:num>
  <w:num w:numId="4">
    <w:abstractNumId w:val="21"/>
  </w:num>
  <w:num w:numId="5">
    <w:abstractNumId w:val="20"/>
  </w:num>
  <w:num w:numId="6">
    <w:abstractNumId w:val="0"/>
  </w:num>
  <w:num w:numId="7">
    <w:abstractNumId w:val="15"/>
  </w:num>
  <w:num w:numId="8">
    <w:abstractNumId w:val="16"/>
  </w:num>
  <w:num w:numId="9">
    <w:abstractNumId w:val="17"/>
  </w:num>
  <w:num w:numId="10">
    <w:abstractNumId w:val="22"/>
  </w:num>
  <w:num w:numId="11">
    <w:abstractNumId w:val="11"/>
  </w:num>
  <w:num w:numId="12">
    <w:abstractNumId w:val="7"/>
  </w:num>
  <w:num w:numId="13">
    <w:abstractNumId w:val="19"/>
  </w:num>
  <w:num w:numId="14">
    <w:abstractNumId w:val="18"/>
  </w:num>
  <w:num w:numId="15">
    <w:abstractNumId w:val="8"/>
  </w:num>
  <w:num w:numId="16">
    <w:abstractNumId w:val="2"/>
  </w:num>
  <w:num w:numId="17">
    <w:abstractNumId w:val="4"/>
  </w:num>
  <w:num w:numId="18">
    <w:abstractNumId w:val="13"/>
  </w:num>
  <w:num w:numId="19">
    <w:abstractNumId w:val="14"/>
  </w:num>
  <w:num w:numId="20">
    <w:abstractNumId w:val="12"/>
  </w:num>
  <w:num w:numId="21">
    <w:abstractNumId w:val="6"/>
  </w:num>
  <w:num w:numId="22">
    <w:abstractNumId w:val="9"/>
  </w:num>
  <w:num w:numId="23">
    <w:abstractNumId w:val="23"/>
  </w:num>
  <w:num w:numId="24">
    <w:abstractNumId w:val="10"/>
  </w:num>
  <w:num w:numId="25">
    <w:abstractNumId w:val="5"/>
  </w:num>
  <w:num w:numId="2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efaultTabStop w:val="708"/>
  <w:hyphenationZone w:val="425"/>
  <w:noPunctuationKerning/>
  <w:characterSpacingControl w:val="doNotCompress"/>
  <w:footnotePr>
    <w:footnote w:id="0"/>
    <w:footnote w:id="1"/>
  </w:footnotePr>
  <w:endnotePr>
    <w:endnote w:id="0"/>
    <w:endnote w:id="1"/>
  </w:endnotePr>
  <w:compat>
    <w:applyBreakingRules/>
  </w:compat>
  <w:rsids>
    <w:rsidRoot w:val="00486518"/>
    <w:rsid w:val="00003206"/>
    <w:rsid w:val="00006781"/>
    <w:rsid w:val="000220A4"/>
    <w:rsid w:val="000310E4"/>
    <w:rsid w:val="000320CE"/>
    <w:rsid w:val="000321F5"/>
    <w:rsid w:val="00042855"/>
    <w:rsid w:val="000850FE"/>
    <w:rsid w:val="000A79F1"/>
    <w:rsid w:val="000C33E6"/>
    <w:rsid w:val="000C4AEE"/>
    <w:rsid w:val="000C4C15"/>
    <w:rsid w:val="000D7958"/>
    <w:rsid w:val="000E7834"/>
    <w:rsid w:val="001104B9"/>
    <w:rsid w:val="00121B13"/>
    <w:rsid w:val="001234CE"/>
    <w:rsid w:val="0013600B"/>
    <w:rsid w:val="001376EC"/>
    <w:rsid w:val="0014193C"/>
    <w:rsid w:val="00143FC5"/>
    <w:rsid w:val="001507FF"/>
    <w:rsid w:val="00150E34"/>
    <w:rsid w:val="00151E67"/>
    <w:rsid w:val="001574BB"/>
    <w:rsid w:val="00174523"/>
    <w:rsid w:val="001A3E60"/>
    <w:rsid w:val="001A5562"/>
    <w:rsid w:val="001D0F0D"/>
    <w:rsid w:val="001D103B"/>
    <w:rsid w:val="001E6209"/>
    <w:rsid w:val="001F1711"/>
    <w:rsid w:val="00200601"/>
    <w:rsid w:val="00200912"/>
    <w:rsid w:val="002112A6"/>
    <w:rsid w:val="00254BDB"/>
    <w:rsid w:val="00260897"/>
    <w:rsid w:val="00272579"/>
    <w:rsid w:val="002726D9"/>
    <w:rsid w:val="002A7909"/>
    <w:rsid w:val="002B6238"/>
    <w:rsid w:val="002C4115"/>
    <w:rsid w:val="002C7BA2"/>
    <w:rsid w:val="002D230A"/>
    <w:rsid w:val="002E0C10"/>
    <w:rsid w:val="002F52D3"/>
    <w:rsid w:val="00346C32"/>
    <w:rsid w:val="00356BD5"/>
    <w:rsid w:val="00360350"/>
    <w:rsid w:val="00361224"/>
    <w:rsid w:val="00371D46"/>
    <w:rsid w:val="00377902"/>
    <w:rsid w:val="00384606"/>
    <w:rsid w:val="003962CF"/>
    <w:rsid w:val="00396318"/>
    <w:rsid w:val="003A64B5"/>
    <w:rsid w:val="003B0FED"/>
    <w:rsid w:val="003B756A"/>
    <w:rsid w:val="003C6D8E"/>
    <w:rsid w:val="003C7313"/>
    <w:rsid w:val="003D3D74"/>
    <w:rsid w:val="003E6196"/>
    <w:rsid w:val="00415A1E"/>
    <w:rsid w:val="00435245"/>
    <w:rsid w:val="00460BBB"/>
    <w:rsid w:val="0048262F"/>
    <w:rsid w:val="00486518"/>
    <w:rsid w:val="00487F96"/>
    <w:rsid w:val="00491843"/>
    <w:rsid w:val="00492220"/>
    <w:rsid w:val="00496FB7"/>
    <w:rsid w:val="004B1EA5"/>
    <w:rsid w:val="004C18F7"/>
    <w:rsid w:val="004C4709"/>
    <w:rsid w:val="004D7AA8"/>
    <w:rsid w:val="004E6093"/>
    <w:rsid w:val="004F1585"/>
    <w:rsid w:val="004F15A1"/>
    <w:rsid w:val="004F360D"/>
    <w:rsid w:val="004F640E"/>
    <w:rsid w:val="004F6619"/>
    <w:rsid w:val="00520626"/>
    <w:rsid w:val="00521D64"/>
    <w:rsid w:val="0054374A"/>
    <w:rsid w:val="0054683D"/>
    <w:rsid w:val="00552333"/>
    <w:rsid w:val="00563640"/>
    <w:rsid w:val="005834A8"/>
    <w:rsid w:val="0059326B"/>
    <w:rsid w:val="005A5D90"/>
    <w:rsid w:val="005B0D41"/>
    <w:rsid w:val="005B2426"/>
    <w:rsid w:val="005B3757"/>
    <w:rsid w:val="005B5CE8"/>
    <w:rsid w:val="005C561B"/>
    <w:rsid w:val="005E3F89"/>
    <w:rsid w:val="005E5D23"/>
    <w:rsid w:val="005F4A10"/>
    <w:rsid w:val="00611CD2"/>
    <w:rsid w:val="00613941"/>
    <w:rsid w:val="006170BE"/>
    <w:rsid w:val="00624BAA"/>
    <w:rsid w:val="00624D9F"/>
    <w:rsid w:val="0062707B"/>
    <w:rsid w:val="00636F38"/>
    <w:rsid w:val="00647983"/>
    <w:rsid w:val="006564DE"/>
    <w:rsid w:val="00661400"/>
    <w:rsid w:val="00676395"/>
    <w:rsid w:val="00682151"/>
    <w:rsid w:val="00686B41"/>
    <w:rsid w:val="006A296B"/>
    <w:rsid w:val="006A36FE"/>
    <w:rsid w:val="006A6469"/>
    <w:rsid w:val="006A72BE"/>
    <w:rsid w:val="006B6432"/>
    <w:rsid w:val="006B662A"/>
    <w:rsid w:val="006C782A"/>
    <w:rsid w:val="006E05E3"/>
    <w:rsid w:val="00705E35"/>
    <w:rsid w:val="0072193C"/>
    <w:rsid w:val="00731CFF"/>
    <w:rsid w:val="007351C3"/>
    <w:rsid w:val="0073623C"/>
    <w:rsid w:val="0073674E"/>
    <w:rsid w:val="007459E5"/>
    <w:rsid w:val="007876E8"/>
    <w:rsid w:val="007948F9"/>
    <w:rsid w:val="0079502C"/>
    <w:rsid w:val="007A0062"/>
    <w:rsid w:val="007A1BCB"/>
    <w:rsid w:val="007A4C71"/>
    <w:rsid w:val="007A75BE"/>
    <w:rsid w:val="007B53E1"/>
    <w:rsid w:val="007C08C9"/>
    <w:rsid w:val="007C7037"/>
    <w:rsid w:val="007D500B"/>
    <w:rsid w:val="007E2927"/>
    <w:rsid w:val="007F5C57"/>
    <w:rsid w:val="007F70B3"/>
    <w:rsid w:val="008056C6"/>
    <w:rsid w:val="0081583A"/>
    <w:rsid w:val="00815F07"/>
    <w:rsid w:val="00834925"/>
    <w:rsid w:val="0083571E"/>
    <w:rsid w:val="00842E6D"/>
    <w:rsid w:val="00854421"/>
    <w:rsid w:val="00857588"/>
    <w:rsid w:val="008621EB"/>
    <w:rsid w:val="008B5C51"/>
    <w:rsid w:val="008C51CF"/>
    <w:rsid w:val="008D7D91"/>
    <w:rsid w:val="008E1B88"/>
    <w:rsid w:val="008E1F57"/>
    <w:rsid w:val="008E34F3"/>
    <w:rsid w:val="008F1FB3"/>
    <w:rsid w:val="008F599E"/>
    <w:rsid w:val="008F5CE3"/>
    <w:rsid w:val="00930D05"/>
    <w:rsid w:val="00937FF2"/>
    <w:rsid w:val="009408F7"/>
    <w:rsid w:val="0094363D"/>
    <w:rsid w:val="0096360D"/>
    <w:rsid w:val="009672C6"/>
    <w:rsid w:val="0097627D"/>
    <w:rsid w:val="00976ED8"/>
    <w:rsid w:val="00977166"/>
    <w:rsid w:val="00993655"/>
    <w:rsid w:val="00993DF9"/>
    <w:rsid w:val="009C3313"/>
    <w:rsid w:val="009C4F60"/>
    <w:rsid w:val="009C7DAF"/>
    <w:rsid w:val="009E1D98"/>
    <w:rsid w:val="00A11A2A"/>
    <w:rsid w:val="00A1251E"/>
    <w:rsid w:val="00A2080E"/>
    <w:rsid w:val="00A229D4"/>
    <w:rsid w:val="00A26E43"/>
    <w:rsid w:val="00A32A51"/>
    <w:rsid w:val="00A44283"/>
    <w:rsid w:val="00A47C4C"/>
    <w:rsid w:val="00A6407C"/>
    <w:rsid w:val="00A81072"/>
    <w:rsid w:val="00A841D6"/>
    <w:rsid w:val="00AB61BB"/>
    <w:rsid w:val="00AB71E7"/>
    <w:rsid w:val="00AD7401"/>
    <w:rsid w:val="00AE1730"/>
    <w:rsid w:val="00B14C3B"/>
    <w:rsid w:val="00B17E81"/>
    <w:rsid w:val="00B231F4"/>
    <w:rsid w:val="00B37641"/>
    <w:rsid w:val="00B462A7"/>
    <w:rsid w:val="00B51AAD"/>
    <w:rsid w:val="00B51CD2"/>
    <w:rsid w:val="00B57E79"/>
    <w:rsid w:val="00B644D9"/>
    <w:rsid w:val="00B76FA2"/>
    <w:rsid w:val="00B778C5"/>
    <w:rsid w:val="00B90E95"/>
    <w:rsid w:val="00B97AA5"/>
    <w:rsid w:val="00BB085C"/>
    <w:rsid w:val="00BC5D15"/>
    <w:rsid w:val="00BC74D3"/>
    <w:rsid w:val="00BE1498"/>
    <w:rsid w:val="00BE38D7"/>
    <w:rsid w:val="00BF5A31"/>
    <w:rsid w:val="00C059EB"/>
    <w:rsid w:val="00C05B67"/>
    <w:rsid w:val="00C13E83"/>
    <w:rsid w:val="00C16057"/>
    <w:rsid w:val="00C162EF"/>
    <w:rsid w:val="00C17EDD"/>
    <w:rsid w:val="00C20E04"/>
    <w:rsid w:val="00C51BC4"/>
    <w:rsid w:val="00C57547"/>
    <w:rsid w:val="00C635E3"/>
    <w:rsid w:val="00C803A5"/>
    <w:rsid w:val="00C84CC8"/>
    <w:rsid w:val="00C96C7C"/>
    <w:rsid w:val="00CA2A5D"/>
    <w:rsid w:val="00CC290C"/>
    <w:rsid w:val="00CC50FE"/>
    <w:rsid w:val="00CD1C0C"/>
    <w:rsid w:val="00CE50CE"/>
    <w:rsid w:val="00CF7820"/>
    <w:rsid w:val="00D0004E"/>
    <w:rsid w:val="00D1137F"/>
    <w:rsid w:val="00D12690"/>
    <w:rsid w:val="00D50D34"/>
    <w:rsid w:val="00D520C1"/>
    <w:rsid w:val="00D52F3F"/>
    <w:rsid w:val="00D71F49"/>
    <w:rsid w:val="00D8528B"/>
    <w:rsid w:val="00D85E10"/>
    <w:rsid w:val="00D86BA5"/>
    <w:rsid w:val="00D95FA7"/>
    <w:rsid w:val="00DA2235"/>
    <w:rsid w:val="00DE5243"/>
    <w:rsid w:val="00E036CC"/>
    <w:rsid w:val="00E05994"/>
    <w:rsid w:val="00E14E82"/>
    <w:rsid w:val="00E314FA"/>
    <w:rsid w:val="00E470DD"/>
    <w:rsid w:val="00E574F6"/>
    <w:rsid w:val="00E62A98"/>
    <w:rsid w:val="00E63CDA"/>
    <w:rsid w:val="00E64E93"/>
    <w:rsid w:val="00E65608"/>
    <w:rsid w:val="00E714B9"/>
    <w:rsid w:val="00E744D2"/>
    <w:rsid w:val="00E9101F"/>
    <w:rsid w:val="00EA2119"/>
    <w:rsid w:val="00EB0512"/>
    <w:rsid w:val="00EB1ACD"/>
    <w:rsid w:val="00EB2B6A"/>
    <w:rsid w:val="00EB53B4"/>
    <w:rsid w:val="00EB5E13"/>
    <w:rsid w:val="00EB66FB"/>
    <w:rsid w:val="00EC2D9D"/>
    <w:rsid w:val="00EC3EAD"/>
    <w:rsid w:val="00EE4087"/>
    <w:rsid w:val="00EF2E22"/>
    <w:rsid w:val="00EF39B5"/>
    <w:rsid w:val="00EF62EC"/>
    <w:rsid w:val="00F1412A"/>
    <w:rsid w:val="00F143F4"/>
    <w:rsid w:val="00F26BAC"/>
    <w:rsid w:val="00F26C31"/>
    <w:rsid w:val="00F43D4F"/>
    <w:rsid w:val="00F51115"/>
    <w:rsid w:val="00F5235F"/>
    <w:rsid w:val="00F56092"/>
    <w:rsid w:val="00F7366E"/>
    <w:rsid w:val="00F766B8"/>
    <w:rsid w:val="00F82600"/>
    <w:rsid w:val="00F90BD2"/>
    <w:rsid w:val="00FA13FC"/>
    <w:rsid w:val="00FA24A9"/>
    <w:rsid w:val="00FA621B"/>
    <w:rsid w:val="00FB5A06"/>
    <w:rsid w:val="00FB6171"/>
    <w:rsid w:val="00FC2BDE"/>
    <w:rsid w:val="00FD0792"/>
    <w:rsid w:val="00FE43B3"/>
    <w:rsid w:val="00FF1120"/>
    <w:rsid w:val="00FF20F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31CFF"/>
    <w:rPr>
      <w:sz w:val="24"/>
      <w:szCs w:val="24"/>
      <w:lang w:val="en-GB" w:eastAsia="en-GB"/>
    </w:rPr>
  </w:style>
  <w:style w:type="paragraph" w:styleId="Titre3">
    <w:name w:val="heading 3"/>
    <w:basedOn w:val="Normal"/>
    <w:next w:val="Normal"/>
    <w:qFormat/>
    <w:rsid w:val="00731CFF"/>
    <w:pPr>
      <w:keepNext/>
      <w:numPr>
        <w:ilvl w:val="1"/>
        <w:numId w:val="2"/>
      </w:numPr>
      <w:tabs>
        <w:tab w:val="clear" w:pos="1950"/>
        <w:tab w:val="num" w:pos="720"/>
      </w:tabs>
      <w:ind w:left="720" w:hanging="720"/>
      <w:jc w:val="both"/>
      <w:outlineLvl w:val="2"/>
    </w:pPr>
    <w:rPr>
      <w:i/>
      <w:sz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731CFF"/>
    <w:pPr>
      <w:tabs>
        <w:tab w:val="center" w:pos="4536"/>
        <w:tab w:val="right" w:pos="9072"/>
      </w:tabs>
    </w:pPr>
    <w:rPr>
      <w:sz w:val="20"/>
      <w:szCs w:val="20"/>
      <w:lang w:val="fr-FR" w:eastAsia="pl-PL"/>
    </w:rPr>
  </w:style>
  <w:style w:type="paragraph" w:styleId="Corpsdetexte2">
    <w:name w:val="Body Text 2"/>
    <w:basedOn w:val="Normal"/>
    <w:rsid w:val="00731CFF"/>
    <w:pPr>
      <w:ind w:right="-30"/>
    </w:pPr>
    <w:rPr>
      <w:sz w:val="16"/>
      <w:szCs w:val="16"/>
      <w:lang w:val="fr-FR" w:eastAsia="pl-PL"/>
    </w:rPr>
  </w:style>
  <w:style w:type="paragraph" w:styleId="Textedebulles">
    <w:name w:val="Balloon Text"/>
    <w:basedOn w:val="Normal"/>
    <w:semiHidden/>
    <w:rsid w:val="00F766B8"/>
    <w:pPr>
      <w:overflowPunct w:val="0"/>
      <w:autoSpaceDE w:val="0"/>
      <w:autoSpaceDN w:val="0"/>
      <w:adjustRightInd w:val="0"/>
      <w:textAlignment w:val="baseline"/>
    </w:pPr>
    <w:rPr>
      <w:rFonts w:ascii="Tahoma" w:hAnsi="Tahoma" w:cs="Tahoma"/>
      <w:sz w:val="16"/>
      <w:szCs w:val="16"/>
      <w:lang w:val="fr-FR" w:eastAsia="fr-FR"/>
    </w:rPr>
  </w:style>
  <w:style w:type="paragraph" w:styleId="Corpsdetexte3">
    <w:name w:val="Body Text 3"/>
    <w:basedOn w:val="Normal"/>
    <w:rsid w:val="00731CFF"/>
    <w:pPr>
      <w:spacing w:after="120"/>
    </w:pPr>
    <w:rPr>
      <w:sz w:val="16"/>
      <w:szCs w:val="16"/>
    </w:rPr>
  </w:style>
  <w:style w:type="paragraph" w:styleId="Corpsdetexte">
    <w:name w:val="Body Text"/>
    <w:basedOn w:val="Normal"/>
    <w:rsid w:val="00731CFF"/>
    <w:pPr>
      <w:spacing w:after="120"/>
    </w:pPr>
  </w:style>
  <w:style w:type="paragraph" w:styleId="Notedebasdepage">
    <w:name w:val="footnote text"/>
    <w:basedOn w:val="Normal"/>
    <w:semiHidden/>
    <w:rsid w:val="00731CFF"/>
    <w:rPr>
      <w:sz w:val="20"/>
      <w:szCs w:val="20"/>
    </w:rPr>
  </w:style>
  <w:style w:type="character" w:styleId="Appelnotedebasdep">
    <w:name w:val="footnote reference"/>
    <w:basedOn w:val="Policepardfaut"/>
    <w:semiHidden/>
    <w:rsid w:val="00731CFF"/>
    <w:rPr>
      <w:vertAlign w:val="superscript"/>
    </w:rPr>
  </w:style>
  <w:style w:type="paragraph" w:styleId="NormalWeb">
    <w:name w:val="Normal (Web)"/>
    <w:basedOn w:val="Normal"/>
    <w:rsid w:val="008621EB"/>
    <w:pPr>
      <w:spacing w:before="100" w:beforeAutospacing="1" w:after="100" w:afterAutospacing="1"/>
    </w:pPr>
    <w:rPr>
      <w:color w:val="000000"/>
      <w:lang w:val="fr-FR" w:eastAsia="fr-FR"/>
    </w:rPr>
  </w:style>
  <w:style w:type="paragraph" w:styleId="Paragraphedeliste">
    <w:name w:val="List Paragraph"/>
    <w:basedOn w:val="Normal"/>
    <w:uiPriority w:val="34"/>
    <w:qFormat/>
    <w:rsid w:val="00D520C1"/>
    <w:pPr>
      <w:ind w:left="720"/>
      <w:contextualSpacing/>
    </w:pPr>
  </w:style>
  <w:style w:type="paragraph" w:styleId="Rvision">
    <w:name w:val="Revision"/>
    <w:hidden/>
    <w:uiPriority w:val="99"/>
    <w:semiHidden/>
    <w:rsid w:val="00003206"/>
    <w:rPr>
      <w:sz w:val="24"/>
      <w:szCs w:val="24"/>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3402</Words>
  <Characters>18712</Characters>
  <Application>Microsoft Office Word</Application>
  <DocSecurity>0</DocSecurity>
  <Lines>155</Lines>
  <Paragraphs>44</Paragraphs>
  <ScaleCrop>false</ScaleCrop>
  <HeadingPairs>
    <vt:vector size="2" baseType="variant">
      <vt:variant>
        <vt:lpstr>Titre</vt:lpstr>
      </vt:variant>
      <vt:variant>
        <vt:i4>1</vt:i4>
      </vt:variant>
    </vt:vector>
  </HeadingPairs>
  <TitlesOfParts>
    <vt:vector size="1" baseType="lpstr">
      <vt:lpstr>RAPPORT SEMESTRIEL DE SUIVI ET EVALUATION</vt:lpstr>
    </vt:vector>
  </TitlesOfParts>
  <Company>Projet MANDRARE</Company>
  <LinksUpToDate>false</LinksUpToDate>
  <CharactersWithSpaces>22070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SEMESTRIEL DE SUIVI ET EVALUATION</dc:title>
  <dc:creator>Eline</dc:creator>
  <cp:lastModifiedBy>ROP</cp:lastModifiedBy>
  <cp:revision>2</cp:revision>
  <cp:lastPrinted>2006-05-08T09:36:00Z</cp:lastPrinted>
  <dcterms:created xsi:type="dcterms:W3CDTF">2009-08-02T00:10:00Z</dcterms:created>
  <dcterms:modified xsi:type="dcterms:W3CDTF">2009-08-02T00:10:00Z</dcterms:modified>
</cp:coreProperties>
</file>